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91"/>
        <w:tblW w:w="9287" w:type="dxa"/>
        <w:tblLayout w:type="fixed"/>
        <w:tblLook w:val="0000" w:firstRow="0" w:lastRow="0" w:firstColumn="0" w:lastColumn="0" w:noHBand="0" w:noVBand="0"/>
      </w:tblPr>
      <w:tblGrid>
        <w:gridCol w:w="2377"/>
        <w:gridCol w:w="4536"/>
        <w:gridCol w:w="2374"/>
      </w:tblGrid>
      <w:tr w:rsidR="001723F5" w:rsidRPr="001723F5" w14:paraId="457B2844" w14:textId="77777777" w:rsidTr="004D426D">
        <w:trPr>
          <w:cantSplit/>
          <w:trHeight w:val="1286"/>
        </w:trPr>
        <w:tc>
          <w:tcPr>
            <w:tcW w:w="2377" w:type="dxa"/>
            <w:vMerge w:val="restart"/>
            <w:vAlign w:val="bottom"/>
          </w:tcPr>
          <w:p w14:paraId="193C7024"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u w:val="single"/>
                <w:lang w:eastAsia="pl-PL"/>
                <w14:ligatures w14:val="none"/>
              </w:rPr>
            </w:pPr>
          </w:p>
        </w:tc>
        <w:tc>
          <w:tcPr>
            <w:tcW w:w="4536" w:type="dxa"/>
            <w:tcBorders>
              <w:bottom w:val="single" w:sz="12" w:space="0" w:color="auto"/>
            </w:tcBorders>
            <w:vAlign w:val="bottom"/>
          </w:tcPr>
          <w:p w14:paraId="3EA6DBD0" w14:textId="77777777" w:rsidR="001723F5" w:rsidRPr="001723F5" w:rsidRDefault="001723F5" w:rsidP="001723F5">
            <w:pPr>
              <w:keepLines/>
              <w:tabs>
                <w:tab w:val="right" w:pos="4145"/>
                <w:tab w:val="right" w:pos="6804"/>
              </w:tabs>
              <w:spacing w:after="0" w:line="240" w:lineRule="auto"/>
              <w:ind w:right="175"/>
              <w:jc w:val="center"/>
              <w:rPr>
                <w:rFonts w:ascii="Times New Roman" w:eastAsia="Times New Roman" w:hAnsi="Times New Roman" w:cs="Times New Roman"/>
                <w:b/>
                <w:i/>
                <w:noProof/>
                <w:kern w:val="20"/>
                <w:sz w:val="28"/>
                <w:szCs w:val="28"/>
                <w:u w:val="single"/>
                <w:lang w:eastAsia="pl-PL"/>
                <w14:ligatures w14:val="none"/>
              </w:rPr>
            </w:pPr>
            <w:bookmarkStart w:id="0" w:name="_Toc493539366"/>
            <w:bookmarkStart w:id="1" w:name="_Toc493540543"/>
            <w:bookmarkStart w:id="2" w:name="_Toc493542536"/>
            <w:bookmarkStart w:id="3" w:name="_Toc500712092"/>
            <w:bookmarkStart w:id="4" w:name="_Toc500712433"/>
            <w:bookmarkStart w:id="5" w:name="_Toc500712531"/>
            <w:bookmarkStart w:id="6" w:name="_Toc520818863"/>
            <w:bookmarkStart w:id="7" w:name="_Toc520819039"/>
            <w:bookmarkStart w:id="8" w:name="_Toc481994904"/>
            <w:bookmarkStart w:id="9" w:name="_Toc483467546"/>
            <w:r w:rsidRPr="001723F5">
              <w:rPr>
                <w:rFonts w:ascii="Times New Roman" w:eastAsia="Times New Roman" w:hAnsi="Times New Roman" w:cs="Times New Roman"/>
                <w:b/>
                <w:i/>
                <w:noProof/>
                <w:kern w:val="0"/>
                <w:sz w:val="28"/>
                <w:szCs w:val="28"/>
                <w:lang w:eastAsia="pl-PL"/>
                <w14:ligatures w14:val="none"/>
              </w:rPr>
              <w:t>[data]</w:t>
            </w:r>
            <w:bookmarkEnd w:id="0"/>
            <w:bookmarkEnd w:id="1"/>
            <w:bookmarkEnd w:id="2"/>
            <w:bookmarkEnd w:id="3"/>
            <w:bookmarkEnd w:id="4"/>
            <w:bookmarkEnd w:id="5"/>
            <w:bookmarkEnd w:id="6"/>
            <w:bookmarkEnd w:id="7"/>
            <w:bookmarkEnd w:id="8"/>
            <w:bookmarkEnd w:id="9"/>
          </w:p>
        </w:tc>
        <w:tc>
          <w:tcPr>
            <w:tcW w:w="2374" w:type="dxa"/>
            <w:vMerge w:val="restart"/>
            <w:vAlign w:val="bottom"/>
          </w:tcPr>
          <w:p w14:paraId="224B8006" w14:textId="77777777" w:rsidR="001723F5" w:rsidRPr="001723F5" w:rsidRDefault="001723F5" w:rsidP="001723F5">
            <w:pPr>
              <w:keepLines/>
              <w:spacing w:after="0" w:line="240" w:lineRule="auto"/>
              <w:rPr>
                <w:rFonts w:ascii="Times New Roman" w:eastAsia="Times New Roman" w:hAnsi="Times New Roman" w:cs="Times New Roman"/>
                <w:kern w:val="0"/>
                <w:sz w:val="24"/>
                <w:szCs w:val="24"/>
                <w:lang w:eastAsia="pl-PL"/>
                <w14:ligatures w14:val="none"/>
              </w:rPr>
            </w:pPr>
          </w:p>
        </w:tc>
      </w:tr>
      <w:tr w:rsidR="001723F5" w:rsidRPr="001723F5" w14:paraId="36AAE5CF" w14:textId="77777777" w:rsidTr="004D426D">
        <w:trPr>
          <w:cantSplit/>
          <w:trHeight w:hRule="exact" w:val="441"/>
        </w:trPr>
        <w:tc>
          <w:tcPr>
            <w:tcW w:w="2377" w:type="dxa"/>
            <w:vMerge/>
            <w:vAlign w:val="bottom"/>
          </w:tcPr>
          <w:p w14:paraId="20C49A7D"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lang w:eastAsia="pl-PL"/>
                <w14:ligatures w14:val="none"/>
              </w:rPr>
            </w:pPr>
          </w:p>
        </w:tc>
        <w:tc>
          <w:tcPr>
            <w:tcW w:w="4536" w:type="dxa"/>
            <w:vAlign w:val="bottom"/>
          </w:tcPr>
          <w:p w14:paraId="31676276"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lang w:eastAsia="pl-PL"/>
                <w14:ligatures w14:val="none"/>
              </w:rPr>
            </w:pPr>
          </w:p>
        </w:tc>
        <w:tc>
          <w:tcPr>
            <w:tcW w:w="2374" w:type="dxa"/>
            <w:vMerge/>
            <w:vAlign w:val="bottom"/>
          </w:tcPr>
          <w:p w14:paraId="6639136B" w14:textId="77777777" w:rsidR="001723F5" w:rsidRPr="001723F5" w:rsidRDefault="001723F5" w:rsidP="001723F5">
            <w:pPr>
              <w:keepLines/>
              <w:tabs>
                <w:tab w:val="right" w:pos="6804"/>
              </w:tabs>
              <w:spacing w:after="0" w:line="240" w:lineRule="auto"/>
              <w:ind w:left="2268"/>
              <w:rPr>
                <w:rFonts w:ascii="Times New Roman" w:eastAsia="Times New Roman" w:hAnsi="Times New Roman" w:cs="Times New Roman"/>
                <w:b/>
                <w:kern w:val="0"/>
                <w:sz w:val="24"/>
                <w:szCs w:val="24"/>
                <w:lang w:eastAsia="pl-PL"/>
                <w14:ligatures w14:val="none"/>
              </w:rPr>
            </w:pPr>
          </w:p>
        </w:tc>
      </w:tr>
      <w:tr w:rsidR="001723F5" w:rsidRPr="001723F5" w14:paraId="73EA2CD9" w14:textId="77777777" w:rsidTr="004D426D">
        <w:trPr>
          <w:trHeight w:hRule="exact" w:val="8054"/>
        </w:trPr>
        <w:tc>
          <w:tcPr>
            <w:tcW w:w="9287" w:type="dxa"/>
            <w:gridSpan w:val="3"/>
            <w:vAlign w:val="center"/>
          </w:tcPr>
          <w:p w14:paraId="553F0C4A" w14:textId="77777777" w:rsidR="001723F5" w:rsidRPr="001723F5" w:rsidRDefault="001723F5" w:rsidP="001723F5">
            <w:pPr>
              <w:keepLines/>
              <w:tabs>
                <w:tab w:val="center" w:pos="4536"/>
                <w:tab w:val="right" w:pos="7938"/>
              </w:tabs>
              <w:autoSpaceDE w:val="0"/>
              <w:autoSpaceDN w:val="0"/>
              <w:adjustRightInd w:val="0"/>
              <w:spacing w:after="0" w:line="240" w:lineRule="auto"/>
              <w:ind w:left="567"/>
              <w:jc w:val="center"/>
              <w:rPr>
                <w:rFonts w:ascii="Times New Roman" w:eastAsia="Times New Roman" w:hAnsi="Times New Roman" w:cs="Times New Roman"/>
                <w:kern w:val="0"/>
                <w:sz w:val="28"/>
                <w:szCs w:val="28"/>
                <w:lang w:eastAsia="pl-PL"/>
                <w14:ligatures w14:val="none"/>
              </w:rPr>
            </w:pPr>
          </w:p>
          <w:p w14:paraId="6EC767C5"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r w:rsidRPr="001723F5">
              <w:rPr>
                <w:rFonts w:ascii="Times New Roman" w:eastAsia="Times New Roman" w:hAnsi="Times New Roman" w:cs="Times New Roman"/>
                <w:kern w:val="0"/>
                <w:sz w:val="28"/>
                <w:szCs w:val="28"/>
                <w:lang w:eastAsia="pl-PL"/>
                <w14:ligatures w14:val="none"/>
              </w:rPr>
              <w:br/>
            </w:r>
            <w:bookmarkStart w:id="10" w:name="_Toc493539367"/>
            <w:bookmarkStart w:id="11" w:name="_Toc493540544"/>
            <w:bookmarkStart w:id="12" w:name="_Toc493542537"/>
            <w:bookmarkStart w:id="13" w:name="_Toc500712093"/>
            <w:bookmarkStart w:id="14" w:name="_Toc500712434"/>
            <w:bookmarkStart w:id="15" w:name="_Toc500712532"/>
            <w:bookmarkStart w:id="16" w:name="_Toc520818864"/>
            <w:bookmarkStart w:id="17" w:name="_Toc520819040"/>
            <w:bookmarkStart w:id="18" w:name="_Toc481994905"/>
            <w:bookmarkStart w:id="19" w:name="_Toc483467547"/>
            <w:r w:rsidRPr="001723F5">
              <w:rPr>
                <w:rFonts w:ascii="Times New Roman" w:eastAsia="Times New Roman" w:hAnsi="Times New Roman" w:cs="Times New Roman"/>
                <w:b/>
                <w:kern w:val="0"/>
                <w:sz w:val="32"/>
                <w:szCs w:val="32"/>
                <w:lang w:eastAsia="pl-PL"/>
                <w14:ligatures w14:val="none"/>
              </w:rPr>
              <w:t>AGENCJA ROZWOJU MAZOWSZA S.A.</w:t>
            </w:r>
            <w:r w:rsidRPr="001723F5">
              <w:rPr>
                <w:rFonts w:ascii="Times New Roman" w:eastAsia="Times New Roman" w:hAnsi="Times New Roman" w:cs="Times New Roman"/>
                <w:b/>
                <w:kern w:val="0"/>
                <w:sz w:val="32"/>
                <w:szCs w:val="32"/>
                <w:lang w:eastAsia="pl-PL"/>
                <w14:ligatures w14:val="none"/>
              </w:rPr>
              <w:br/>
            </w:r>
            <w:r w:rsidRPr="001723F5">
              <w:rPr>
                <w:rFonts w:ascii="Times New Roman" w:eastAsia="Times New Roman" w:hAnsi="Times New Roman" w:cs="Times New Roman"/>
                <w:kern w:val="0"/>
                <w:sz w:val="32"/>
                <w:szCs w:val="32"/>
                <w:lang w:eastAsia="pl-PL"/>
                <w14:ligatures w14:val="none"/>
              </w:rPr>
              <w:t xml:space="preserve">jako </w:t>
            </w:r>
            <w:bookmarkEnd w:id="10"/>
            <w:bookmarkEnd w:id="11"/>
            <w:bookmarkEnd w:id="12"/>
            <w:bookmarkEnd w:id="13"/>
            <w:bookmarkEnd w:id="14"/>
            <w:bookmarkEnd w:id="15"/>
            <w:bookmarkEnd w:id="16"/>
            <w:bookmarkEnd w:id="17"/>
            <w:bookmarkEnd w:id="18"/>
            <w:bookmarkEnd w:id="19"/>
            <w:r w:rsidRPr="001723F5">
              <w:rPr>
                <w:rFonts w:ascii="Times New Roman" w:eastAsia="Times New Roman" w:hAnsi="Times New Roman" w:cs="Times New Roman"/>
                <w:kern w:val="0"/>
                <w:sz w:val="32"/>
                <w:szCs w:val="32"/>
                <w:lang w:eastAsia="pl-PL"/>
                <w14:ligatures w14:val="none"/>
              </w:rPr>
              <w:t>Regionalny Funduszu Rozwoju</w:t>
            </w:r>
          </w:p>
          <w:p w14:paraId="72E4D831"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p>
          <w:p w14:paraId="5046B1BB"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bookmarkStart w:id="20" w:name="_Toc493539368"/>
            <w:bookmarkStart w:id="21" w:name="_Toc493540545"/>
            <w:bookmarkStart w:id="22" w:name="_Toc493542538"/>
            <w:bookmarkStart w:id="23" w:name="_Toc500712094"/>
            <w:bookmarkStart w:id="24" w:name="_Toc500712435"/>
            <w:bookmarkStart w:id="25" w:name="_Toc500712533"/>
            <w:bookmarkStart w:id="26" w:name="_Toc520818865"/>
            <w:bookmarkStart w:id="27" w:name="_Toc520819041"/>
            <w:bookmarkStart w:id="28" w:name="_Toc481994906"/>
            <w:bookmarkStart w:id="29" w:name="_Toc483467548"/>
            <w:r w:rsidRPr="001723F5">
              <w:rPr>
                <w:rFonts w:ascii="Times New Roman" w:eastAsia="Times New Roman" w:hAnsi="Times New Roman" w:cs="Times New Roman"/>
                <w:b/>
                <w:kern w:val="0"/>
                <w:sz w:val="32"/>
                <w:szCs w:val="32"/>
                <w:lang w:eastAsia="pl-PL"/>
                <w14:ligatures w14:val="none"/>
              </w:rPr>
              <w:t>oraz</w:t>
            </w:r>
            <w:bookmarkEnd w:id="20"/>
            <w:bookmarkEnd w:id="21"/>
            <w:bookmarkEnd w:id="22"/>
            <w:bookmarkEnd w:id="23"/>
            <w:bookmarkEnd w:id="24"/>
            <w:bookmarkEnd w:id="25"/>
            <w:bookmarkEnd w:id="26"/>
            <w:bookmarkEnd w:id="27"/>
            <w:bookmarkEnd w:id="28"/>
            <w:bookmarkEnd w:id="29"/>
          </w:p>
          <w:p w14:paraId="431D3C5C" w14:textId="77777777" w:rsidR="001723F5" w:rsidRPr="001723F5" w:rsidRDefault="001723F5" w:rsidP="001723F5">
            <w:pPr>
              <w:keepLines/>
              <w:tabs>
                <w:tab w:val="center" w:pos="4536"/>
                <w:tab w:val="right" w:pos="7938"/>
              </w:tabs>
              <w:autoSpaceDE w:val="0"/>
              <w:autoSpaceDN w:val="0"/>
              <w:adjustRightInd w:val="0"/>
              <w:spacing w:after="0" w:line="240" w:lineRule="auto"/>
              <w:jc w:val="center"/>
              <w:rPr>
                <w:rFonts w:ascii="Times New Roman" w:eastAsia="Times New Roman" w:hAnsi="Times New Roman" w:cs="Times New Roman"/>
                <w:b/>
                <w:kern w:val="0"/>
                <w:sz w:val="32"/>
                <w:szCs w:val="32"/>
                <w:lang w:eastAsia="pl-PL"/>
                <w14:ligatures w14:val="none"/>
              </w:rPr>
            </w:pPr>
          </w:p>
          <w:p w14:paraId="53A15EB3" w14:textId="77777777" w:rsidR="001723F5" w:rsidRPr="001723F5" w:rsidRDefault="001723F5" w:rsidP="001723F5">
            <w:pPr>
              <w:tabs>
                <w:tab w:val="center" w:pos="4536"/>
                <w:tab w:val="right" w:pos="7938"/>
              </w:tabs>
              <w:spacing w:after="0" w:line="240" w:lineRule="auto"/>
              <w:jc w:val="center"/>
              <w:rPr>
                <w:rFonts w:ascii="Times New Roman" w:eastAsia="Times New Roman" w:hAnsi="Times New Roman" w:cs="Times New Roman"/>
                <w:b/>
                <w:kern w:val="0"/>
                <w:sz w:val="32"/>
                <w:szCs w:val="32"/>
                <w:lang w:val="en-US" w:eastAsia="pl-PL"/>
                <w14:ligatures w14:val="none"/>
              </w:rPr>
            </w:pPr>
            <w:bookmarkStart w:id="30" w:name="_Toc493539369"/>
            <w:bookmarkStart w:id="31" w:name="_Toc493540546"/>
            <w:bookmarkStart w:id="32" w:name="_Toc493542539"/>
            <w:bookmarkStart w:id="33" w:name="_Toc500712095"/>
            <w:bookmarkStart w:id="34" w:name="_Toc500712436"/>
            <w:bookmarkStart w:id="35" w:name="_Toc500712534"/>
            <w:bookmarkStart w:id="36" w:name="_Toc520818866"/>
            <w:bookmarkStart w:id="37" w:name="_Toc520819042"/>
            <w:bookmarkStart w:id="38" w:name="_Toc481994907"/>
            <w:bookmarkStart w:id="39" w:name="_Toc483467549"/>
            <w:r w:rsidRPr="001723F5">
              <w:rPr>
                <w:rFonts w:ascii="Times New Roman" w:eastAsia="Times New Roman" w:hAnsi="Times New Roman" w:cs="Times New Roman"/>
                <w:b/>
                <w:kern w:val="0"/>
                <w:sz w:val="32"/>
                <w:szCs w:val="32"/>
                <w:lang w:val="en-US" w:eastAsia="pl-PL"/>
                <w14:ligatures w14:val="none"/>
              </w:rPr>
              <w:t>[●]</w:t>
            </w:r>
            <w:r w:rsidRPr="001723F5">
              <w:rPr>
                <w:rFonts w:ascii="Times New Roman" w:eastAsia="Times New Roman" w:hAnsi="Times New Roman" w:cs="Times New Roman"/>
                <w:b/>
                <w:kern w:val="0"/>
                <w:sz w:val="32"/>
                <w:szCs w:val="32"/>
                <w:lang w:val="en-US" w:eastAsia="pl-PL"/>
                <w14:ligatures w14:val="none"/>
              </w:rPr>
              <w:br/>
            </w:r>
            <w:r w:rsidRPr="001723F5">
              <w:rPr>
                <w:rFonts w:ascii="Times New Roman" w:eastAsia="Times New Roman" w:hAnsi="Times New Roman" w:cs="Times New Roman"/>
                <w:kern w:val="0"/>
                <w:sz w:val="32"/>
                <w:szCs w:val="32"/>
                <w:lang w:val="en-US" w:eastAsia="pl-PL"/>
                <w14:ligatures w14:val="none"/>
              </w:rPr>
              <w:t>jako Pośrednik Finansowy</w:t>
            </w:r>
            <w:bookmarkEnd w:id="30"/>
            <w:bookmarkEnd w:id="31"/>
            <w:bookmarkEnd w:id="32"/>
            <w:bookmarkEnd w:id="33"/>
            <w:bookmarkEnd w:id="34"/>
            <w:bookmarkEnd w:id="35"/>
            <w:bookmarkEnd w:id="36"/>
            <w:bookmarkEnd w:id="37"/>
            <w:bookmarkEnd w:id="38"/>
            <w:bookmarkEnd w:id="39"/>
          </w:p>
          <w:p w14:paraId="70BAEB97" w14:textId="77777777" w:rsidR="001723F5" w:rsidRPr="001723F5" w:rsidRDefault="001723F5" w:rsidP="001723F5">
            <w:pPr>
              <w:tabs>
                <w:tab w:val="center" w:pos="4536"/>
                <w:tab w:val="right" w:pos="7938"/>
              </w:tabs>
              <w:spacing w:after="0" w:line="240" w:lineRule="auto"/>
              <w:jc w:val="center"/>
              <w:rPr>
                <w:rFonts w:ascii="Times New Roman" w:eastAsia="Times New Roman" w:hAnsi="Times New Roman" w:cs="Times New Roman"/>
                <w:b/>
                <w:kern w:val="0"/>
                <w:sz w:val="24"/>
                <w:szCs w:val="24"/>
                <w:lang w:val="en-US" w:eastAsia="pl-PL"/>
                <w14:ligatures w14:val="none"/>
              </w:rPr>
            </w:pPr>
          </w:p>
          <w:p w14:paraId="4DECF5A4" w14:textId="77777777" w:rsidR="001723F5" w:rsidRPr="001723F5" w:rsidRDefault="001723F5" w:rsidP="001723F5">
            <w:pPr>
              <w:spacing w:after="240" w:line="240" w:lineRule="auto"/>
              <w:jc w:val="center"/>
              <w:rPr>
                <w:rFonts w:ascii="Times New Roman" w:eastAsia="Times New Roman" w:hAnsi="Times New Roman" w:cs="Times New Roman"/>
                <w:b/>
                <w:kern w:val="0"/>
                <w:sz w:val="28"/>
                <w:szCs w:val="28"/>
                <w14:ligatures w14:val="none"/>
              </w:rPr>
            </w:pPr>
          </w:p>
          <w:p w14:paraId="43D38832" w14:textId="7C469900" w:rsidR="001723F5" w:rsidRDefault="00587D62" w:rsidP="00587D62">
            <w:pPr>
              <w:keepLines/>
              <w:tabs>
                <w:tab w:val="center" w:pos="4536"/>
                <w:tab w:val="right" w:pos="7938"/>
              </w:tabs>
              <w:autoSpaceDE w:val="0"/>
              <w:autoSpaceDN w:val="0"/>
              <w:adjustRightInd w:val="0"/>
              <w:spacing w:after="0" w:line="240" w:lineRule="auto"/>
              <w:rPr>
                <w:rFonts w:ascii="Times New Roman" w:eastAsia="Times New Roman" w:hAnsi="Times New Roman" w:cs="Times New Roman"/>
                <w:b/>
                <w:kern w:val="0"/>
                <w:sz w:val="32"/>
                <w:szCs w:val="32"/>
                <w:lang w:eastAsia="pl-PL"/>
                <w14:ligatures w14:val="none"/>
              </w:rPr>
            </w:pPr>
            <w:r>
              <w:rPr>
                <w:rFonts w:ascii="Times New Roman" w:eastAsia="Times New Roman" w:hAnsi="Times New Roman" w:cs="Times New Roman"/>
                <w:b/>
                <w:kern w:val="0"/>
                <w:sz w:val="32"/>
                <w:szCs w:val="32"/>
                <w:lang w:eastAsia="pl-PL"/>
                <w14:ligatures w14:val="none"/>
              </w:rPr>
              <w:t xml:space="preserve">                       </w:t>
            </w:r>
            <w:r w:rsidRPr="001723F5">
              <w:rPr>
                <w:rFonts w:ascii="Times New Roman" w:eastAsia="Times New Roman" w:hAnsi="Times New Roman" w:cs="Times New Roman"/>
                <w:b/>
                <w:kern w:val="0"/>
                <w:sz w:val="32"/>
                <w:szCs w:val="32"/>
                <w:lang w:eastAsia="pl-PL"/>
                <w14:ligatures w14:val="none"/>
              </w:rPr>
              <w:t>UMOWA OPERACYJNA I STOPNIA</w:t>
            </w:r>
            <w:r w:rsidR="00321AB0">
              <w:rPr>
                <w:rFonts w:ascii="Times New Roman" w:eastAsia="Times New Roman" w:hAnsi="Times New Roman" w:cs="Times New Roman"/>
                <w:b/>
                <w:kern w:val="0"/>
                <w:sz w:val="32"/>
                <w:szCs w:val="32"/>
                <w:lang w:eastAsia="pl-PL"/>
                <w14:ligatures w14:val="none"/>
              </w:rPr>
              <w:t xml:space="preserve"> LINIA REPORĘCZENIOWA DLA FUNDUSZY PORĘCZENIOWYCH</w:t>
            </w:r>
          </w:p>
          <w:p w14:paraId="3B98D2A3" w14:textId="77777777" w:rsidR="00587D62" w:rsidRDefault="00587D62" w:rsidP="00587D62">
            <w:pPr>
              <w:keepLines/>
              <w:tabs>
                <w:tab w:val="center" w:pos="4536"/>
                <w:tab w:val="right" w:pos="7938"/>
              </w:tabs>
              <w:autoSpaceDE w:val="0"/>
              <w:autoSpaceDN w:val="0"/>
              <w:adjustRightInd w:val="0"/>
              <w:spacing w:after="0" w:line="240" w:lineRule="auto"/>
              <w:rPr>
                <w:rFonts w:ascii="Times New Roman" w:eastAsia="Times New Roman" w:hAnsi="Times New Roman" w:cs="Times New Roman"/>
                <w:b/>
                <w:kern w:val="0"/>
                <w:sz w:val="32"/>
                <w:szCs w:val="32"/>
                <w:lang w:eastAsia="pl-PL"/>
                <w14:ligatures w14:val="none"/>
              </w:rPr>
            </w:pPr>
          </w:p>
          <w:p w14:paraId="1698831A" w14:textId="54AB13A4" w:rsidR="00587D62" w:rsidRPr="001723F5" w:rsidRDefault="00587D62" w:rsidP="00587D62">
            <w:pPr>
              <w:keepLines/>
              <w:tabs>
                <w:tab w:val="center" w:pos="4536"/>
                <w:tab w:val="right" w:pos="7938"/>
              </w:tabs>
              <w:autoSpaceDE w:val="0"/>
              <w:autoSpaceDN w:val="0"/>
              <w:adjustRightInd w:val="0"/>
              <w:spacing w:after="0" w:line="240" w:lineRule="auto"/>
              <w:rPr>
                <w:rFonts w:ascii="Times New Roman" w:eastAsia="Times New Roman" w:hAnsi="Times New Roman" w:cs="Times New Roman"/>
                <w:b/>
                <w:kern w:val="0"/>
                <w:sz w:val="28"/>
                <w:szCs w:val="28"/>
                <w:lang w:eastAsia="pl-PL"/>
                <w14:ligatures w14:val="none"/>
              </w:rPr>
            </w:pPr>
          </w:p>
        </w:tc>
      </w:tr>
    </w:tbl>
    <w:p w14:paraId="4A532CF8"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bookmarkStart w:id="40" w:name="_Toc493539371"/>
      <w:bookmarkStart w:id="41" w:name="_Toc493540548"/>
      <w:bookmarkStart w:id="42" w:name="_Toc493542541"/>
      <w:bookmarkStart w:id="43" w:name="_Toc500712097"/>
      <w:bookmarkStart w:id="44" w:name="_Toc500712438"/>
      <w:bookmarkStart w:id="45" w:name="_Toc500712536"/>
      <w:bookmarkStart w:id="46" w:name="_Toc481994909"/>
      <w:bookmarkStart w:id="47" w:name="_Toc483467551"/>
    </w:p>
    <w:p w14:paraId="7D529F9E"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6D9AAA62"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2074080F"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467251EA"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3BEB9C7F"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1405D99B"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3FB36DDA"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0ADFEEBF"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0AD32D3A"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1A30D0C0"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6B13E6D6" w14:textId="77777777" w:rsidR="00587D62" w:rsidRDefault="00587D62" w:rsidP="001723F5">
      <w:pPr>
        <w:spacing w:after="0" w:line="240" w:lineRule="auto"/>
        <w:jc w:val="center"/>
        <w:rPr>
          <w:rFonts w:ascii="Times New Roman" w:eastAsia="Times New Roman" w:hAnsi="Times New Roman" w:cs="Times New Roman"/>
          <w:b/>
          <w:kern w:val="0"/>
          <w:sz w:val="28"/>
          <w:szCs w:val="28"/>
          <w:lang w:eastAsia="pl-PL"/>
          <w14:ligatures w14:val="none"/>
        </w:rPr>
      </w:pPr>
    </w:p>
    <w:p w14:paraId="177E92D8" w14:textId="5DC509C0" w:rsidR="001723F5" w:rsidRPr="001723F5" w:rsidRDefault="001723F5" w:rsidP="001723F5">
      <w:pPr>
        <w:spacing w:after="0" w:line="240" w:lineRule="auto"/>
        <w:jc w:val="center"/>
        <w:rPr>
          <w:rFonts w:ascii="Times New Roman" w:eastAsia="Times New Roman" w:hAnsi="Times New Roman" w:cs="Times New Roman"/>
          <w:b/>
          <w:kern w:val="0"/>
          <w:sz w:val="28"/>
          <w:szCs w:val="28"/>
          <w:lang w:eastAsia="pl-PL"/>
          <w14:ligatures w14:val="none"/>
        </w:rPr>
      </w:pPr>
      <w:r w:rsidRPr="001723F5">
        <w:rPr>
          <w:rFonts w:ascii="Times New Roman" w:eastAsia="Times New Roman" w:hAnsi="Times New Roman" w:cs="Times New Roman"/>
          <w:b/>
          <w:kern w:val="0"/>
          <w:sz w:val="28"/>
          <w:szCs w:val="28"/>
          <w:lang w:eastAsia="pl-PL"/>
          <w14:ligatures w14:val="none"/>
        </w:rPr>
        <w:t>SPIS TREŚCI</w:t>
      </w:r>
      <w:bookmarkEnd w:id="40"/>
      <w:bookmarkEnd w:id="41"/>
      <w:bookmarkEnd w:id="42"/>
      <w:bookmarkEnd w:id="43"/>
      <w:bookmarkEnd w:id="44"/>
      <w:bookmarkEnd w:id="45"/>
      <w:bookmarkEnd w:id="46"/>
      <w:bookmarkEnd w:id="47"/>
    </w:p>
    <w:p w14:paraId="6DD42E13" w14:textId="77777777" w:rsidR="001723F5" w:rsidRPr="001723F5" w:rsidRDefault="001723F5" w:rsidP="001723F5">
      <w:pPr>
        <w:keepNext/>
        <w:keepLines/>
        <w:spacing w:before="240" w:after="0"/>
        <w:rPr>
          <w:rFonts w:ascii="Times New Roman" w:eastAsia="Yu Gothic Light" w:hAnsi="Times New Roman" w:cs="Times New Roman"/>
          <w:color w:val="2F5496"/>
          <w:kern w:val="0"/>
          <w:sz w:val="32"/>
          <w:szCs w:val="32"/>
          <w:lang w:val="en-GB" w:eastAsia="en-GB"/>
          <w14:ligatures w14:val="none"/>
        </w:rPr>
      </w:pPr>
      <w:bookmarkStart w:id="48" w:name="_Toc493539372"/>
      <w:bookmarkStart w:id="49" w:name="_Toc493540549"/>
      <w:bookmarkStart w:id="50" w:name="_Toc493542542"/>
      <w:bookmarkStart w:id="51" w:name="_Toc500712098"/>
      <w:bookmarkStart w:id="52" w:name="_Toc500712439"/>
      <w:bookmarkStart w:id="53" w:name="_Toc500712537"/>
      <w:r w:rsidRPr="001723F5">
        <w:rPr>
          <w:rFonts w:ascii="Times New Roman" w:eastAsia="Yu Gothic Light" w:hAnsi="Times New Roman" w:cs="Times New Roman"/>
          <w:color w:val="2F5496"/>
          <w:kern w:val="0"/>
          <w:sz w:val="32"/>
          <w:szCs w:val="32"/>
          <w:lang w:eastAsia="en-GB"/>
          <w14:ligatures w14:val="none"/>
        </w:rPr>
        <w:t>Spis treści</w:t>
      </w:r>
    </w:p>
    <w:p w14:paraId="42408196" w14:textId="595162C6" w:rsidR="00833ED1" w:rsidRDefault="001723F5">
      <w:pPr>
        <w:pStyle w:val="Spistreci1"/>
        <w:rPr>
          <w:rFonts w:asciiTheme="minorHAnsi" w:eastAsiaTheme="minorEastAsia" w:hAnsiTheme="minorHAnsi" w:cstheme="minorBidi"/>
          <w:noProof/>
          <w:kern w:val="2"/>
          <w:sz w:val="24"/>
          <w:szCs w:val="24"/>
          <w:lang w:val="pl-PL" w:eastAsia="pl-PL"/>
          <w14:ligatures w14:val="standardContextual"/>
        </w:rPr>
      </w:pPr>
      <w:r w:rsidRPr="001723F5">
        <w:rPr>
          <w:rFonts w:ascii="Times New Roman" w:hAnsi="Times New Roman"/>
          <w:sz w:val="24"/>
          <w:szCs w:val="24"/>
        </w:rPr>
        <w:fldChar w:fldCharType="begin"/>
      </w:r>
      <w:r w:rsidRPr="001723F5">
        <w:rPr>
          <w:rFonts w:ascii="Times New Roman" w:hAnsi="Times New Roman"/>
          <w:sz w:val="24"/>
          <w:szCs w:val="24"/>
        </w:rPr>
        <w:instrText xml:space="preserve"> TOC \o "1-3" \h \z \u </w:instrText>
      </w:r>
      <w:r w:rsidRPr="001723F5">
        <w:rPr>
          <w:rFonts w:ascii="Times New Roman" w:hAnsi="Times New Roman"/>
          <w:sz w:val="24"/>
          <w:szCs w:val="24"/>
        </w:rPr>
        <w:fldChar w:fldCharType="separate"/>
      </w:r>
      <w:hyperlink w:anchor="_Toc213228014" w:history="1">
        <w:r w:rsidR="00833ED1" w:rsidRPr="00390BBE">
          <w:rPr>
            <w:rStyle w:val="Hipercze"/>
            <w:rFonts w:eastAsia="Times New Roman"/>
            <w:b/>
            <w:bCs/>
            <w:noProof/>
            <w:lang w:eastAsia="pl-PL"/>
          </w:rPr>
          <w:t>1.</w:t>
        </w:r>
        <w:r w:rsidR="00833ED1">
          <w:rPr>
            <w:rFonts w:asciiTheme="minorHAnsi" w:eastAsiaTheme="minorEastAsia" w:hAnsiTheme="minorHAnsi" w:cstheme="minorBidi"/>
            <w:noProof/>
            <w:kern w:val="2"/>
            <w:sz w:val="24"/>
            <w:szCs w:val="24"/>
            <w:lang w:val="pl-PL" w:eastAsia="pl-PL"/>
            <w14:ligatures w14:val="standardContextual"/>
          </w:rPr>
          <w:tab/>
        </w:r>
        <w:r w:rsidR="00833ED1" w:rsidRPr="00390BBE">
          <w:rPr>
            <w:rStyle w:val="Hipercze"/>
            <w:rFonts w:eastAsia="Times New Roman"/>
            <w:b/>
            <w:bCs/>
            <w:noProof/>
            <w:lang w:eastAsia="pl-PL"/>
          </w:rPr>
          <w:t>Definicje i interpretacja</w:t>
        </w:r>
        <w:r w:rsidR="00833ED1">
          <w:rPr>
            <w:noProof/>
            <w:webHidden/>
          </w:rPr>
          <w:tab/>
        </w:r>
        <w:r w:rsidR="00833ED1">
          <w:rPr>
            <w:noProof/>
            <w:webHidden/>
          </w:rPr>
          <w:fldChar w:fldCharType="begin"/>
        </w:r>
        <w:r w:rsidR="00833ED1">
          <w:rPr>
            <w:noProof/>
            <w:webHidden/>
          </w:rPr>
          <w:instrText xml:space="preserve"> PAGEREF _Toc213228014 \h </w:instrText>
        </w:r>
        <w:r w:rsidR="00833ED1">
          <w:rPr>
            <w:noProof/>
            <w:webHidden/>
          </w:rPr>
        </w:r>
        <w:r w:rsidR="00833ED1">
          <w:rPr>
            <w:noProof/>
            <w:webHidden/>
          </w:rPr>
          <w:fldChar w:fldCharType="separate"/>
        </w:r>
        <w:r w:rsidR="00833ED1">
          <w:rPr>
            <w:noProof/>
            <w:webHidden/>
          </w:rPr>
          <w:t>3</w:t>
        </w:r>
        <w:r w:rsidR="00833ED1">
          <w:rPr>
            <w:noProof/>
            <w:webHidden/>
          </w:rPr>
          <w:fldChar w:fldCharType="end"/>
        </w:r>
      </w:hyperlink>
    </w:p>
    <w:p w14:paraId="3FB827E4" w14:textId="21D3699D"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15" w:history="1">
        <w:r w:rsidRPr="00390BBE">
          <w:rPr>
            <w:rStyle w:val="Hipercze"/>
            <w:rFonts w:eastAsia="Times New Roman"/>
            <w:b/>
            <w:noProof/>
            <w:lang w:eastAsia="pl-PL"/>
          </w:rPr>
          <w:t>2.</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Przedmiot Umowy</w:t>
        </w:r>
        <w:r>
          <w:rPr>
            <w:noProof/>
            <w:webHidden/>
          </w:rPr>
          <w:tab/>
        </w:r>
        <w:r>
          <w:rPr>
            <w:noProof/>
            <w:webHidden/>
          </w:rPr>
          <w:fldChar w:fldCharType="begin"/>
        </w:r>
        <w:r>
          <w:rPr>
            <w:noProof/>
            <w:webHidden/>
          </w:rPr>
          <w:instrText xml:space="preserve"> PAGEREF _Toc213228015 \h </w:instrText>
        </w:r>
        <w:r>
          <w:rPr>
            <w:noProof/>
            <w:webHidden/>
          </w:rPr>
        </w:r>
        <w:r>
          <w:rPr>
            <w:noProof/>
            <w:webHidden/>
          </w:rPr>
          <w:fldChar w:fldCharType="separate"/>
        </w:r>
        <w:r>
          <w:rPr>
            <w:noProof/>
            <w:webHidden/>
          </w:rPr>
          <w:t>10</w:t>
        </w:r>
        <w:r>
          <w:rPr>
            <w:noProof/>
            <w:webHidden/>
          </w:rPr>
          <w:fldChar w:fldCharType="end"/>
        </w:r>
      </w:hyperlink>
    </w:p>
    <w:p w14:paraId="16DF2BD9" w14:textId="55D78EB0"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16" w:history="1">
        <w:r w:rsidRPr="00390BBE">
          <w:rPr>
            <w:rStyle w:val="Hipercze"/>
            <w:rFonts w:eastAsia="Times New Roman"/>
            <w:b/>
            <w:noProof/>
            <w:lang w:eastAsia="pl-PL"/>
          </w:rPr>
          <w:t>3.</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Realizacja założeń Operacji</w:t>
        </w:r>
        <w:r>
          <w:rPr>
            <w:noProof/>
            <w:webHidden/>
          </w:rPr>
          <w:tab/>
        </w:r>
        <w:r>
          <w:rPr>
            <w:noProof/>
            <w:webHidden/>
          </w:rPr>
          <w:fldChar w:fldCharType="begin"/>
        </w:r>
        <w:r>
          <w:rPr>
            <w:noProof/>
            <w:webHidden/>
          </w:rPr>
          <w:instrText xml:space="preserve"> PAGEREF _Toc213228016 \h </w:instrText>
        </w:r>
        <w:r>
          <w:rPr>
            <w:noProof/>
            <w:webHidden/>
          </w:rPr>
        </w:r>
        <w:r>
          <w:rPr>
            <w:noProof/>
            <w:webHidden/>
          </w:rPr>
          <w:fldChar w:fldCharType="separate"/>
        </w:r>
        <w:r>
          <w:rPr>
            <w:noProof/>
            <w:webHidden/>
          </w:rPr>
          <w:t>10</w:t>
        </w:r>
        <w:r>
          <w:rPr>
            <w:noProof/>
            <w:webHidden/>
          </w:rPr>
          <w:fldChar w:fldCharType="end"/>
        </w:r>
      </w:hyperlink>
    </w:p>
    <w:p w14:paraId="0AA1EB64" w14:textId="47A14F35"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17" w:history="1">
        <w:r w:rsidRPr="00390BBE">
          <w:rPr>
            <w:rStyle w:val="Hipercze"/>
            <w:rFonts w:eastAsia="Times New Roman"/>
            <w:b/>
            <w:noProof/>
            <w:lang w:eastAsia="pl-PL"/>
          </w:rPr>
          <w:t>4.</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Udostępnienie Produktu Finansowego</w:t>
        </w:r>
        <w:r>
          <w:rPr>
            <w:noProof/>
            <w:webHidden/>
          </w:rPr>
          <w:tab/>
        </w:r>
        <w:r>
          <w:rPr>
            <w:noProof/>
            <w:webHidden/>
          </w:rPr>
          <w:fldChar w:fldCharType="begin"/>
        </w:r>
        <w:r>
          <w:rPr>
            <w:noProof/>
            <w:webHidden/>
          </w:rPr>
          <w:instrText xml:space="preserve"> PAGEREF _Toc213228017 \h </w:instrText>
        </w:r>
        <w:r>
          <w:rPr>
            <w:noProof/>
            <w:webHidden/>
          </w:rPr>
        </w:r>
        <w:r>
          <w:rPr>
            <w:noProof/>
            <w:webHidden/>
          </w:rPr>
          <w:fldChar w:fldCharType="separate"/>
        </w:r>
        <w:r>
          <w:rPr>
            <w:noProof/>
            <w:webHidden/>
          </w:rPr>
          <w:t>11</w:t>
        </w:r>
        <w:r>
          <w:rPr>
            <w:noProof/>
            <w:webHidden/>
          </w:rPr>
          <w:fldChar w:fldCharType="end"/>
        </w:r>
      </w:hyperlink>
    </w:p>
    <w:p w14:paraId="00D020B7" w14:textId="4B198EA7"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18" w:history="1">
        <w:r w:rsidRPr="00390BBE">
          <w:rPr>
            <w:rStyle w:val="Hipercze"/>
            <w:rFonts w:eastAsia="Times New Roman"/>
            <w:b/>
            <w:noProof/>
            <w:lang w:eastAsia="pl-PL"/>
          </w:rPr>
          <w:t>5.</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Waluta rozliczeń finansowych</w:t>
        </w:r>
        <w:r>
          <w:rPr>
            <w:noProof/>
            <w:webHidden/>
          </w:rPr>
          <w:tab/>
        </w:r>
        <w:r>
          <w:rPr>
            <w:noProof/>
            <w:webHidden/>
          </w:rPr>
          <w:fldChar w:fldCharType="begin"/>
        </w:r>
        <w:r>
          <w:rPr>
            <w:noProof/>
            <w:webHidden/>
          </w:rPr>
          <w:instrText xml:space="preserve"> PAGEREF _Toc213228018 \h </w:instrText>
        </w:r>
        <w:r>
          <w:rPr>
            <w:noProof/>
            <w:webHidden/>
          </w:rPr>
        </w:r>
        <w:r>
          <w:rPr>
            <w:noProof/>
            <w:webHidden/>
          </w:rPr>
          <w:fldChar w:fldCharType="separate"/>
        </w:r>
        <w:r>
          <w:rPr>
            <w:noProof/>
            <w:webHidden/>
          </w:rPr>
          <w:t>12</w:t>
        </w:r>
        <w:r>
          <w:rPr>
            <w:noProof/>
            <w:webHidden/>
          </w:rPr>
          <w:fldChar w:fldCharType="end"/>
        </w:r>
      </w:hyperlink>
    </w:p>
    <w:p w14:paraId="4B83C799" w14:textId="5EC1229F"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19" w:history="1">
        <w:r w:rsidRPr="00390BBE">
          <w:rPr>
            <w:rStyle w:val="Hipercze"/>
            <w:rFonts w:eastAsia="Times New Roman"/>
            <w:b/>
            <w:noProof/>
            <w:lang w:eastAsia="pl-PL"/>
          </w:rPr>
          <w:t>6.</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Zabezpieczenia wykonania Umowy</w:t>
        </w:r>
        <w:r>
          <w:rPr>
            <w:noProof/>
            <w:webHidden/>
          </w:rPr>
          <w:tab/>
        </w:r>
        <w:r>
          <w:rPr>
            <w:noProof/>
            <w:webHidden/>
          </w:rPr>
          <w:fldChar w:fldCharType="begin"/>
        </w:r>
        <w:r>
          <w:rPr>
            <w:noProof/>
            <w:webHidden/>
          </w:rPr>
          <w:instrText xml:space="preserve"> PAGEREF _Toc213228019 \h </w:instrText>
        </w:r>
        <w:r>
          <w:rPr>
            <w:noProof/>
            <w:webHidden/>
          </w:rPr>
        </w:r>
        <w:r>
          <w:rPr>
            <w:noProof/>
            <w:webHidden/>
          </w:rPr>
          <w:fldChar w:fldCharType="separate"/>
        </w:r>
        <w:r>
          <w:rPr>
            <w:noProof/>
            <w:webHidden/>
          </w:rPr>
          <w:t>12</w:t>
        </w:r>
        <w:r>
          <w:rPr>
            <w:noProof/>
            <w:webHidden/>
          </w:rPr>
          <w:fldChar w:fldCharType="end"/>
        </w:r>
      </w:hyperlink>
    </w:p>
    <w:p w14:paraId="198D1E7D" w14:textId="4389291E"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0" w:history="1">
        <w:r w:rsidRPr="00390BBE">
          <w:rPr>
            <w:rStyle w:val="Hipercze"/>
            <w:rFonts w:eastAsia="Times New Roman"/>
            <w:b/>
            <w:noProof/>
            <w:lang w:eastAsia="pl-PL"/>
          </w:rPr>
          <w:t>7.</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Zasady udostępniania Jednostkowych Poręczeń i Jednostkowych Reporęczeń</w:t>
        </w:r>
        <w:r>
          <w:rPr>
            <w:noProof/>
            <w:webHidden/>
          </w:rPr>
          <w:tab/>
        </w:r>
        <w:r>
          <w:rPr>
            <w:noProof/>
            <w:webHidden/>
          </w:rPr>
          <w:fldChar w:fldCharType="begin"/>
        </w:r>
        <w:r>
          <w:rPr>
            <w:noProof/>
            <w:webHidden/>
          </w:rPr>
          <w:instrText xml:space="preserve"> PAGEREF _Toc213228020 \h </w:instrText>
        </w:r>
        <w:r>
          <w:rPr>
            <w:noProof/>
            <w:webHidden/>
          </w:rPr>
        </w:r>
        <w:r>
          <w:rPr>
            <w:noProof/>
            <w:webHidden/>
          </w:rPr>
          <w:fldChar w:fldCharType="separate"/>
        </w:r>
        <w:r>
          <w:rPr>
            <w:noProof/>
            <w:webHidden/>
          </w:rPr>
          <w:t>13</w:t>
        </w:r>
        <w:r>
          <w:rPr>
            <w:noProof/>
            <w:webHidden/>
          </w:rPr>
          <w:fldChar w:fldCharType="end"/>
        </w:r>
      </w:hyperlink>
    </w:p>
    <w:p w14:paraId="55D7618C" w14:textId="6317DD5E"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1" w:history="1">
        <w:r w:rsidRPr="00390BBE">
          <w:rPr>
            <w:rStyle w:val="Hipercze"/>
            <w:rFonts w:eastAsia="Times New Roman"/>
            <w:b/>
            <w:bCs/>
            <w:noProof/>
            <w:lang w:eastAsia="pl-PL"/>
          </w:rPr>
          <w:t>8.</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Monitoring i sprawozdawczość</w:t>
        </w:r>
        <w:r>
          <w:rPr>
            <w:noProof/>
            <w:webHidden/>
          </w:rPr>
          <w:tab/>
        </w:r>
        <w:r>
          <w:rPr>
            <w:noProof/>
            <w:webHidden/>
          </w:rPr>
          <w:fldChar w:fldCharType="begin"/>
        </w:r>
        <w:r>
          <w:rPr>
            <w:noProof/>
            <w:webHidden/>
          </w:rPr>
          <w:instrText xml:space="preserve"> PAGEREF _Toc213228021 \h </w:instrText>
        </w:r>
        <w:r>
          <w:rPr>
            <w:noProof/>
            <w:webHidden/>
          </w:rPr>
        </w:r>
        <w:r>
          <w:rPr>
            <w:noProof/>
            <w:webHidden/>
          </w:rPr>
          <w:fldChar w:fldCharType="separate"/>
        </w:r>
        <w:r>
          <w:rPr>
            <w:noProof/>
            <w:webHidden/>
          </w:rPr>
          <w:t>17</w:t>
        </w:r>
        <w:r>
          <w:rPr>
            <w:noProof/>
            <w:webHidden/>
          </w:rPr>
          <w:fldChar w:fldCharType="end"/>
        </w:r>
      </w:hyperlink>
    </w:p>
    <w:p w14:paraId="42C62448" w14:textId="44213F26"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2" w:history="1">
        <w:r w:rsidRPr="00390BBE">
          <w:rPr>
            <w:rStyle w:val="Hipercze"/>
            <w:rFonts w:eastAsia="Times New Roman"/>
            <w:b/>
            <w:bCs/>
            <w:noProof/>
            <w:lang w:eastAsia="pl-PL"/>
          </w:rPr>
          <w:t>9.</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Kontrola i audyt</w:t>
        </w:r>
        <w:r>
          <w:rPr>
            <w:noProof/>
            <w:webHidden/>
          </w:rPr>
          <w:tab/>
        </w:r>
        <w:r>
          <w:rPr>
            <w:noProof/>
            <w:webHidden/>
          </w:rPr>
          <w:fldChar w:fldCharType="begin"/>
        </w:r>
        <w:r>
          <w:rPr>
            <w:noProof/>
            <w:webHidden/>
          </w:rPr>
          <w:instrText xml:space="preserve"> PAGEREF _Toc213228022 \h </w:instrText>
        </w:r>
        <w:r>
          <w:rPr>
            <w:noProof/>
            <w:webHidden/>
          </w:rPr>
        </w:r>
        <w:r>
          <w:rPr>
            <w:noProof/>
            <w:webHidden/>
          </w:rPr>
          <w:fldChar w:fldCharType="separate"/>
        </w:r>
        <w:r>
          <w:rPr>
            <w:noProof/>
            <w:webHidden/>
          </w:rPr>
          <w:t>18</w:t>
        </w:r>
        <w:r>
          <w:rPr>
            <w:noProof/>
            <w:webHidden/>
          </w:rPr>
          <w:fldChar w:fldCharType="end"/>
        </w:r>
      </w:hyperlink>
    </w:p>
    <w:p w14:paraId="466AB1A0" w14:textId="3C388094"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3" w:history="1">
        <w:r w:rsidRPr="00390BBE">
          <w:rPr>
            <w:rStyle w:val="Hipercze"/>
            <w:rFonts w:eastAsia="Times New Roman"/>
            <w:b/>
            <w:bCs/>
            <w:noProof/>
            <w:lang w:eastAsia="pl-PL"/>
          </w:rPr>
          <w:t>10.</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Archiwizacja i przechowywanie dokumentów</w:t>
        </w:r>
        <w:r>
          <w:rPr>
            <w:noProof/>
            <w:webHidden/>
          </w:rPr>
          <w:tab/>
        </w:r>
        <w:r>
          <w:rPr>
            <w:noProof/>
            <w:webHidden/>
          </w:rPr>
          <w:fldChar w:fldCharType="begin"/>
        </w:r>
        <w:r>
          <w:rPr>
            <w:noProof/>
            <w:webHidden/>
          </w:rPr>
          <w:instrText xml:space="preserve"> PAGEREF _Toc213228023 \h </w:instrText>
        </w:r>
        <w:r>
          <w:rPr>
            <w:noProof/>
            <w:webHidden/>
          </w:rPr>
        </w:r>
        <w:r>
          <w:rPr>
            <w:noProof/>
            <w:webHidden/>
          </w:rPr>
          <w:fldChar w:fldCharType="separate"/>
        </w:r>
        <w:r>
          <w:rPr>
            <w:noProof/>
            <w:webHidden/>
          </w:rPr>
          <w:t>18</w:t>
        </w:r>
        <w:r>
          <w:rPr>
            <w:noProof/>
            <w:webHidden/>
          </w:rPr>
          <w:fldChar w:fldCharType="end"/>
        </w:r>
      </w:hyperlink>
    </w:p>
    <w:p w14:paraId="062D2E4E" w14:textId="2981CE72"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4" w:history="1">
        <w:r w:rsidRPr="00390BBE">
          <w:rPr>
            <w:rStyle w:val="Hipercze"/>
            <w:rFonts w:eastAsia="Times New Roman"/>
            <w:b/>
            <w:bCs/>
            <w:noProof/>
            <w:lang w:eastAsia="pl-PL"/>
          </w:rPr>
          <w:t>11.</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Udostępnianie danych dotyczących Operacji</w:t>
        </w:r>
        <w:r>
          <w:rPr>
            <w:noProof/>
            <w:webHidden/>
          </w:rPr>
          <w:tab/>
        </w:r>
        <w:r>
          <w:rPr>
            <w:noProof/>
            <w:webHidden/>
          </w:rPr>
          <w:fldChar w:fldCharType="begin"/>
        </w:r>
        <w:r>
          <w:rPr>
            <w:noProof/>
            <w:webHidden/>
          </w:rPr>
          <w:instrText xml:space="preserve"> PAGEREF _Toc213228024 \h </w:instrText>
        </w:r>
        <w:r>
          <w:rPr>
            <w:noProof/>
            <w:webHidden/>
          </w:rPr>
        </w:r>
        <w:r>
          <w:rPr>
            <w:noProof/>
            <w:webHidden/>
          </w:rPr>
          <w:fldChar w:fldCharType="separate"/>
        </w:r>
        <w:r>
          <w:rPr>
            <w:noProof/>
            <w:webHidden/>
          </w:rPr>
          <w:t>19</w:t>
        </w:r>
        <w:r>
          <w:rPr>
            <w:noProof/>
            <w:webHidden/>
          </w:rPr>
          <w:fldChar w:fldCharType="end"/>
        </w:r>
      </w:hyperlink>
    </w:p>
    <w:p w14:paraId="0E561E63" w14:textId="03DBA704"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5" w:history="1">
        <w:r w:rsidRPr="00390BBE">
          <w:rPr>
            <w:rStyle w:val="Hipercze"/>
            <w:rFonts w:eastAsia="Times New Roman"/>
            <w:b/>
            <w:bCs/>
            <w:noProof/>
            <w:lang w:eastAsia="pl-PL"/>
          </w:rPr>
          <w:t>12.</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Zasady i sposób rozliczania Operacji</w:t>
        </w:r>
        <w:r>
          <w:rPr>
            <w:noProof/>
            <w:webHidden/>
          </w:rPr>
          <w:tab/>
        </w:r>
        <w:r>
          <w:rPr>
            <w:noProof/>
            <w:webHidden/>
          </w:rPr>
          <w:fldChar w:fldCharType="begin"/>
        </w:r>
        <w:r>
          <w:rPr>
            <w:noProof/>
            <w:webHidden/>
          </w:rPr>
          <w:instrText xml:space="preserve"> PAGEREF _Toc213228025 \h </w:instrText>
        </w:r>
        <w:r>
          <w:rPr>
            <w:noProof/>
            <w:webHidden/>
          </w:rPr>
        </w:r>
        <w:r>
          <w:rPr>
            <w:noProof/>
            <w:webHidden/>
          </w:rPr>
          <w:fldChar w:fldCharType="separate"/>
        </w:r>
        <w:r>
          <w:rPr>
            <w:noProof/>
            <w:webHidden/>
          </w:rPr>
          <w:t>19</w:t>
        </w:r>
        <w:r>
          <w:rPr>
            <w:noProof/>
            <w:webHidden/>
          </w:rPr>
          <w:fldChar w:fldCharType="end"/>
        </w:r>
      </w:hyperlink>
    </w:p>
    <w:p w14:paraId="18D86A59" w14:textId="309B9354"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6" w:history="1">
        <w:r w:rsidRPr="00390BBE">
          <w:rPr>
            <w:rStyle w:val="Hipercze"/>
            <w:rFonts w:eastAsia="Times New Roman"/>
            <w:b/>
            <w:bCs/>
            <w:noProof/>
            <w:lang w:eastAsia="pl-PL"/>
          </w:rPr>
          <w:t>14.</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Zwrot środków na rzecz Regionalnego Funduszu Rozwoju (RFR)</w:t>
        </w:r>
        <w:r>
          <w:rPr>
            <w:noProof/>
            <w:webHidden/>
          </w:rPr>
          <w:tab/>
        </w:r>
        <w:r>
          <w:rPr>
            <w:noProof/>
            <w:webHidden/>
          </w:rPr>
          <w:fldChar w:fldCharType="begin"/>
        </w:r>
        <w:r>
          <w:rPr>
            <w:noProof/>
            <w:webHidden/>
          </w:rPr>
          <w:instrText xml:space="preserve"> PAGEREF _Toc213228026 \h </w:instrText>
        </w:r>
        <w:r>
          <w:rPr>
            <w:noProof/>
            <w:webHidden/>
          </w:rPr>
        </w:r>
        <w:r>
          <w:rPr>
            <w:noProof/>
            <w:webHidden/>
          </w:rPr>
          <w:fldChar w:fldCharType="separate"/>
        </w:r>
        <w:r>
          <w:rPr>
            <w:noProof/>
            <w:webHidden/>
          </w:rPr>
          <w:t>20</w:t>
        </w:r>
        <w:r>
          <w:rPr>
            <w:noProof/>
            <w:webHidden/>
          </w:rPr>
          <w:fldChar w:fldCharType="end"/>
        </w:r>
      </w:hyperlink>
    </w:p>
    <w:p w14:paraId="41749C84" w14:textId="693BB70B"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7" w:history="1">
        <w:r w:rsidRPr="00390BBE">
          <w:rPr>
            <w:rStyle w:val="Hipercze"/>
            <w:rFonts w:eastAsia="Times New Roman"/>
            <w:b/>
            <w:bCs/>
            <w:noProof/>
            <w:lang w:eastAsia="pl-PL"/>
          </w:rPr>
          <w:t>15.</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Oświadczenia Pośrednika Finansowego</w:t>
        </w:r>
        <w:r>
          <w:rPr>
            <w:noProof/>
            <w:webHidden/>
          </w:rPr>
          <w:tab/>
        </w:r>
        <w:r>
          <w:rPr>
            <w:noProof/>
            <w:webHidden/>
          </w:rPr>
          <w:fldChar w:fldCharType="begin"/>
        </w:r>
        <w:r>
          <w:rPr>
            <w:noProof/>
            <w:webHidden/>
          </w:rPr>
          <w:instrText xml:space="preserve"> PAGEREF _Toc213228027 \h </w:instrText>
        </w:r>
        <w:r>
          <w:rPr>
            <w:noProof/>
            <w:webHidden/>
          </w:rPr>
        </w:r>
        <w:r>
          <w:rPr>
            <w:noProof/>
            <w:webHidden/>
          </w:rPr>
          <w:fldChar w:fldCharType="separate"/>
        </w:r>
        <w:r>
          <w:rPr>
            <w:noProof/>
            <w:webHidden/>
          </w:rPr>
          <w:t>20</w:t>
        </w:r>
        <w:r>
          <w:rPr>
            <w:noProof/>
            <w:webHidden/>
          </w:rPr>
          <w:fldChar w:fldCharType="end"/>
        </w:r>
      </w:hyperlink>
    </w:p>
    <w:p w14:paraId="31A55908" w14:textId="58FD4ABC"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8" w:history="1">
        <w:r w:rsidRPr="00390BBE">
          <w:rPr>
            <w:rStyle w:val="Hipercze"/>
            <w:rFonts w:eastAsia="Times New Roman"/>
            <w:b/>
            <w:bCs/>
            <w:noProof/>
            <w:lang w:eastAsia="pl-PL"/>
          </w:rPr>
          <w:t>16.</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Zobowiązania Pośrednika Finansowego</w:t>
        </w:r>
        <w:r>
          <w:rPr>
            <w:noProof/>
            <w:webHidden/>
          </w:rPr>
          <w:tab/>
        </w:r>
        <w:r>
          <w:rPr>
            <w:noProof/>
            <w:webHidden/>
          </w:rPr>
          <w:fldChar w:fldCharType="begin"/>
        </w:r>
        <w:r>
          <w:rPr>
            <w:noProof/>
            <w:webHidden/>
          </w:rPr>
          <w:instrText xml:space="preserve"> PAGEREF _Toc213228028 \h </w:instrText>
        </w:r>
        <w:r>
          <w:rPr>
            <w:noProof/>
            <w:webHidden/>
          </w:rPr>
        </w:r>
        <w:r>
          <w:rPr>
            <w:noProof/>
            <w:webHidden/>
          </w:rPr>
          <w:fldChar w:fldCharType="separate"/>
        </w:r>
        <w:r>
          <w:rPr>
            <w:noProof/>
            <w:webHidden/>
          </w:rPr>
          <w:t>21</w:t>
        </w:r>
        <w:r>
          <w:rPr>
            <w:noProof/>
            <w:webHidden/>
          </w:rPr>
          <w:fldChar w:fldCharType="end"/>
        </w:r>
      </w:hyperlink>
    </w:p>
    <w:p w14:paraId="2F556305" w14:textId="2777B4B2"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29" w:history="1">
        <w:r w:rsidRPr="00390BBE">
          <w:rPr>
            <w:rStyle w:val="Hipercze"/>
            <w:rFonts w:eastAsia="Times New Roman"/>
            <w:b/>
            <w:noProof/>
            <w:lang w:eastAsia="pl-PL"/>
          </w:rPr>
          <w:t>17.</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Dochodzenie roszczeń przez Pośrednika Finansowego</w:t>
        </w:r>
        <w:r>
          <w:rPr>
            <w:noProof/>
            <w:webHidden/>
          </w:rPr>
          <w:tab/>
        </w:r>
        <w:r>
          <w:rPr>
            <w:noProof/>
            <w:webHidden/>
          </w:rPr>
          <w:fldChar w:fldCharType="begin"/>
        </w:r>
        <w:r>
          <w:rPr>
            <w:noProof/>
            <w:webHidden/>
          </w:rPr>
          <w:instrText xml:space="preserve"> PAGEREF _Toc213228029 \h </w:instrText>
        </w:r>
        <w:r>
          <w:rPr>
            <w:noProof/>
            <w:webHidden/>
          </w:rPr>
        </w:r>
        <w:r>
          <w:rPr>
            <w:noProof/>
            <w:webHidden/>
          </w:rPr>
          <w:fldChar w:fldCharType="separate"/>
        </w:r>
        <w:r>
          <w:rPr>
            <w:noProof/>
            <w:webHidden/>
          </w:rPr>
          <w:t>23</w:t>
        </w:r>
        <w:r>
          <w:rPr>
            <w:noProof/>
            <w:webHidden/>
          </w:rPr>
          <w:fldChar w:fldCharType="end"/>
        </w:r>
      </w:hyperlink>
    </w:p>
    <w:p w14:paraId="79C48BDB" w14:textId="7B74943E"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0" w:history="1">
        <w:r w:rsidRPr="00390BBE">
          <w:rPr>
            <w:rStyle w:val="Hipercze"/>
            <w:rFonts w:eastAsia="Times New Roman"/>
            <w:b/>
            <w:bCs/>
            <w:noProof/>
            <w:lang w:eastAsia="pl-PL"/>
          </w:rPr>
          <w:t>18.</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Odpowiedzialność Stron</w:t>
        </w:r>
        <w:r>
          <w:rPr>
            <w:noProof/>
            <w:webHidden/>
          </w:rPr>
          <w:tab/>
        </w:r>
        <w:r>
          <w:rPr>
            <w:noProof/>
            <w:webHidden/>
          </w:rPr>
          <w:fldChar w:fldCharType="begin"/>
        </w:r>
        <w:r>
          <w:rPr>
            <w:noProof/>
            <w:webHidden/>
          </w:rPr>
          <w:instrText xml:space="preserve"> PAGEREF _Toc213228030 \h </w:instrText>
        </w:r>
        <w:r>
          <w:rPr>
            <w:noProof/>
            <w:webHidden/>
          </w:rPr>
        </w:r>
        <w:r>
          <w:rPr>
            <w:noProof/>
            <w:webHidden/>
          </w:rPr>
          <w:fldChar w:fldCharType="separate"/>
        </w:r>
        <w:r>
          <w:rPr>
            <w:noProof/>
            <w:webHidden/>
          </w:rPr>
          <w:t>23</w:t>
        </w:r>
        <w:r>
          <w:rPr>
            <w:noProof/>
            <w:webHidden/>
          </w:rPr>
          <w:fldChar w:fldCharType="end"/>
        </w:r>
      </w:hyperlink>
    </w:p>
    <w:p w14:paraId="043656FC" w14:textId="2EBEB3A9"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1" w:history="1">
        <w:r w:rsidRPr="00390BBE">
          <w:rPr>
            <w:rStyle w:val="Hipercze"/>
            <w:rFonts w:eastAsia="Times New Roman"/>
            <w:b/>
            <w:bCs/>
            <w:noProof/>
            <w:lang w:eastAsia="pl-PL"/>
          </w:rPr>
          <w:t>19.</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Ochrona danych osobowych i tajemnicy bankowej oraz poufność</w:t>
        </w:r>
        <w:r>
          <w:rPr>
            <w:noProof/>
            <w:webHidden/>
          </w:rPr>
          <w:tab/>
        </w:r>
        <w:r>
          <w:rPr>
            <w:noProof/>
            <w:webHidden/>
          </w:rPr>
          <w:fldChar w:fldCharType="begin"/>
        </w:r>
        <w:r>
          <w:rPr>
            <w:noProof/>
            <w:webHidden/>
          </w:rPr>
          <w:instrText xml:space="preserve"> PAGEREF _Toc213228031 \h </w:instrText>
        </w:r>
        <w:r>
          <w:rPr>
            <w:noProof/>
            <w:webHidden/>
          </w:rPr>
        </w:r>
        <w:r>
          <w:rPr>
            <w:noProof/>
            <w:webHidden/>
          </w:rPr>
          <w:fldChar w:fldCharType="separate"/>
        </w:r>
        <w:r>
          <w:rPr>
            <w:noProof/>
            <w:webHidden/>
          </w:rPr>
          <w:t>25</w:t>
        </w:r>
        <w:r>
          <w:rPr>
            <w:noProof/>
            <w:webHidden/>
          </w:rPr>
          <w:fldChar w:fldCharType="end"/>
        </w:r>
      </w:hyperlink>
    </w:p>
    <w:p w14:paraId="33B3AFC7" w14:textId="2C9ADDF2"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2" w:history="1">
        <w:r w:rsidRPr="00390BBE">
          <w:rPr>
            <w:rStyle w:val="Hipercze"/>
            <w:rFonts w:eastAsia="Times New Roman"/>
            <w:b/>
            <w:bCs/>
            <w:noProof/>
            <w:lang w:eastAsia="pl-PL"/>
          </w:rPr>
          <w:t>20.</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Przestrzeganie przepisów prawa</w:t>
        </w:r>
        <w:r>
          <w:rPr>
            <w:noProof/>
            <w:webHidden/>
          </w:rPr>
          <w:tab/>
        </w:r>
        <w:r>
          <w:rPr>
            <w:noProof/>
            <w:webHidden/>
          </w:rPr>
          <w:fldChar w:fldCharType="begin"/>
        </w:r>
        <w:r>
          <w:rPr>
            <w:noProof/>
            <w:webHidden/>
          </w:rPr>
          <w:instrText xml:space="preserve"> PAGEREF _Toc213228032 \h </w:instrText>
        </w:r>
        <w:r>
          <w:rPr>
            <w:noProof/>
            <w:webHidden/>
          </w:rPr>
        </w:r>
        <w:r>
          <w:rPr>
            <w:noProof/>
            <w:webHidden/>
          </w:rPr>
          <w:fldChar w:fldCharType="separate"/>
        </w:r>
        <w:r>
          <w:rPr>
            <w:noProof/>
            <w:webHidden/>
          </w:rPr>
          <w:t>25</w:t>
        </w:r>
        <w:r>
          <w:rPr>
            <w:noProof/>
            <w:webHidden/>
          </w:rPr>
          <w:fldChar w:fldCharType="end"/>
        </w:r>
      </w:hyperlink>
    </w:p>
    <w:p w14:paraId="0F6B41E8" w14:textId="0246C05A"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3" w:history="1">
        <w:r w:rsidRPr="00390BBE">
          <w:rPr>
            <w:rStyle w:val="Hipercze"/>
            <w:rFonts w:eastAsia="Times New Roman"/>
            <w:b/>
            <w:bCs/>
            <w:noProof/>
            <w:lang w:eastAsia="pl-PL"/>
          </w:rPr>
          <w:t>21.</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Naruszenie</w:t>
        </w:r>
        <w:r>
          <w:rPr>
            <w:noProof/>
            <w:webHidden/>
          </w:rPr>
          <w:tab/>
        </w:r>
        <w:r>
          <w:rPr>
            <w:noProof/>
            <w:webHidden/>
          </w:rPr>
          <w:fldChar w:fldCharType="begin"/>
        </w:r>
        <w:r>
          <w:rPr>
            <w:noProof/>
            <w:webHidden/>
          </w:rPr>
          <w:instrText xml:space="preserve"> PAGEREF _Toc213228033 \h </w:instrText>
        </w:r>
        <w:r>
          <w:rPr>
            <w:noProof/>
            <w:webHidden/>
          </w:rPr>
        </w:r>
        <w:r>
          <w:rPr>
            <w:noProof/>
            <w:webHidden/>
          </w:rPr>
          <w:fldChar w:fldCharType="separate"/>
        </w:r>
        <w:r>
          <w:rPr>
            <w:noProof/>
            <w:webHidden/>
          </w:rPr>
          <w:t>26</w:t>
        </w:r>
        <w:r>
          <w:rPr>
            <w:noProof/>
            <w:webHidden/>
          </w:rPr>
          <w:fldChar w:fldCharType="end"/>
        </w:r>
      </w:hyperlink>
    </w:p>
    <w:p w14:paraId="20CC283E" w14:textId="1C683522"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4" w:history="1">
        <w:r w:rsidRPr="00390BBE">
          <w:rPr>
            <w:rStyle w:val="Hipercze"/>
            <w:rFonts w:eastAsia="Times New Roman"/>
            <w:b/>
            <w:bCs/>
            <w:noProof/>
            <w:lang w:eastAsia="pl-PL"/>
          </w:rPr>
          <w:t>22.</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Zasady odpłatności PF względem RFR za przyznany Limit Reporęczenia</w:t>
        </w:r>
        <w:r>
          <w:rPr>
            <w:noProof/>
            <w:webHidden/>
          </w:rPr>
          <w:tab/>
        </w:r>
        <w:r>
          <w:rPr>
            <w:noProof/>
            <w:webHidden/>
          </w:rPr>
          <w:fldChar w:fldCharType="begin"/>
        </w:r>
        <w:r>
          <w:rPr>
            <w:noProof/>
            <w:webHidden/>
          </w:rPr>
          <w:instrText xml:space="preserve"> PAGEREF _Toc213228034 \h </w:instrText>
        </w:r>
        <w:r>
          <w:rPr>
            <w:noProof/>
            <w:webHidden/>
          </w:rPr>
        </w:r>
        <w:r>
          <w:rPr>
            <w:noProof/>
            <w:webHidden/>
          </w:rPr>
          <w:fldChar w:fldCharType="separate"/>
        </w:r>
        <w:r>
          <w:rPr>
            <w:noProof/>
            <w:webHidden/>
          </w:rPr>
          <w:t>28</w:t>
        </w:r>
        <w:r>
          <w:rPr>
            <w:noProof/>
            <w:webHidden/>
          </w:rPr>
          <w:fldChar w:fldCharType="end"/>
        </w:r>
      </w:hyperlink>
    </w:p>
    <w:p w14:paraId="53308686" w14:textId="617ABBDA"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5" w:history="1">
        <w:r w:rsidRPr="00390BBE">
          <w:rPr>
            <w:rStyle w:val="Hipercze"/>
            <w:rFonts w:eastAsia="Times New Roman"/>
            <w:b/>
            <w:bCs/>
            <w:noProof/>
            <w:lang w:eastAsia="pl-PL"/>
          </w:rPr>
          <w:t>23.</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Okres obowiązywania Umowy</w:t>
        </w:r>
        <w:r>
          <w:rPr>
            <w:noProof/>
            <w:webHidden/>
          </w:rPr>
          <w:tab/>
        </w:r>
        <w:r>
          <w:rPr>
            <w:noProof/>
            <w:webHidden/>
          </w:rPr>
          <w:fldChar w:fldCharType="begin"/>
        </w:r>
        <w:r>
          <w:rPr>
            <w:noProof/>
            <w:webHidden/>
          </w:rPr>
          <w:instrText xml:space="preserve"> PAGEREF _Toc213228035 \h </w:instrText>
        </w:r>
        <w:r>
          <w:rPr>
            <w:noProof/>
            <w:webHidden/>
          </w:rPr>
        </w:r>
        <w:r>
          <w:rPr>
            <w:noProof/>
            <w:webHidden/>
          </w:rPr>
          <w:fldChar w:fldCharType="separate"/>
        </w:r>
        <w:r>
          <w:rPr>
            <w:noProof/>
            <w:webHidden/>
          </w:rPr>
          <w:t>31</w:t>
        </w:r>
        <w:r>
          <w:rPr>
            <w:noProof/>
            <w:webHidden/>
          </w:rPr>
          <w:fldChar w:fldCharType="end"/>
        </w:r>
      </w:hyperlink>
    </w:p>
    <w:p w14:paraId="07A59EC5" w14:textId="694AF1B6"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6" w:history="1">
        <w:r w:rsidRPr="00390BBE">
          <w:rPr>
            <w:rStyle w:val="Hipercze"/>
            <w:rFonts w:eastAsia="Times New Roman"/>
            <w:b/>
            <w:bCs/>
            <w:noProof/>
            <w:lang w:eastAsia="pl-PL"/>
          </w:rPr>
          <w:t>24.</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Wcześniejsze rozwiązanie Umowy</w:t>
        </w:r>
        <w:r>
          <w:rPr>
            <w:noProof/>
            <w:webHidden/>
          </w:rPr>
          <w:tab/>
        </w:r>
        <w:r>
          <w:rPr>
            <w:noProof/>
            <w:webHidden/>
          </w:rPr>
          <w:fldChar w:fldCharType="begin"/>
        </w:r>
        <w:r>
          <w:rPr>
            <w:noProof/>
            <w:webHidden/>
          </w:rPr>
          <w:instrText xml:space="preserve"> PAGEREF _Toc213228036 \h </w:instrText>
        </w:r>
        <w:r>
          <w:rPr>
            <w:noProof/>
            <w:webHidden/>
          </w:rPr>
        </w:r>
        <w:r>
          <w:rPr>
            <w:noProof/>
            <w:webHidden/>
          </w:rPr>
          <w:fldChar w:fldCharType="separate"/>
        </w:r>
        <w:r>
          <w:rPr>
            <w:noProof/>
            <w:webHidden/>
          </w:rPr>
          <w:t>31</w:t>
        </w:r>
        <w:r>
          <w:rPr>
            <w:noProof/>
            <w:webHidden/>
          </w:rPr>
          <w:fldChar w:fldCharType="end"/>
        </w:r>
      </w:hyperlink>
    </w:p>
    <w:p w14:paraId="77C8A81B" w14:textId="4039559A"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7" w:history="1">
        <w:r w:rsidRPr="00390BBE">
          <w:rPr>
            <w:rStyle w:val="Hipercze"/>
            <w:rFonts w:eastAsia="Times New Roman"/>
            <w:b/>
            <w:bCs/>
            <w:noProof/>
            <w:lang w:eastAsia="pl-PL"/>
          </w:rPr>
          <w:t>25.</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Zawiadomienia</w:t>
        </w:r>
        <w:r>
          <w:rPr>
            <w:noProof/>
            <w:webHidden/>
          </w:rPr>
          <w:tab/>
        </w:r>
        <w:r>
          <w:rPr>
            <w:noProof/>
            <w:webHidden/>
          </w:rPr>
          <w:fldChar w:fldCharType="begin"/>
        </w:r>
        <w:r>
          <w:rPr>
            <w:noProof/>
            <w:webHidden/>
          </w:rPr>
          <w:instrText xml:space="preserve"> PAGEREF _Toc213228037 \h </w:instrText>
        </w:r>
        <w:r>
          <w:rPr>
            <w:noProof/>
            <w:webHidden/>
          </w:rPr>
        </w:r>
        <w:r>
          <w:rPr>
            <w:noProof/>
            <w:webHidden/>
          </w:rPr>
          <w:fldChar w:fldCharType="separate"/>
        </w:r>
        <w:r>
          <w:rPr>
            <w:noProof/>
            <w:webHidden/>
          </w:rPr>
          <w:t>33</w:t>
        </w:r>
        <w:r>
          <w:rPr>
            <w:noProof/>
            <w:webHidden/>
          </w:rPr>
          <w:fldChar w:fldCharType="end"/>
        </w:r>
      </w:hyperlink>
    </w:p>
    <w:p w14:paraId="67E60B04" w14:textId="77840E30"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8" w:history="1">
        <w:r w:rsidRPr="00390BBE">
          <w:rPr>
            <w:rStyle w:val="Hipercze"/>
            <w:rFonts w:eastAsia="Times New Roman"/>
            <w:b/>
            <w:bCs/>
            <w:noProof/>
            <w:lang w:eastAsia="pl-PL"/>
          </w:rPr>
          <w:t>26.</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Zmiany Umowy</w:t>
        </w:r>
        <w:r>
          <w:rPr>
            <w:noProof/>
            <w:webHidden/>
          </w:rPr>
          <w:tab/>
        </w:r>
        <w:r>
          <w:rPr>
            <w:noProof/>
            <w:webHidden/>
          </w:rPr>
          <w:fldChar w:fldCharType="begin"/>
        </w:r>
        <w:r>
          <w:rPr>
            <w:noProof/>
            <w:webHidden/>
          </w:rPr>
          <w:instrText xml:space="preserve"> PAGEREF _Toc213228038 \h </w:instrText>
        </w:r>
        <w:r>
          <w:rPr>
            <w:noProof/>
            <w:webHidden/>
          </w:rPr>
        </w:r>
        <w:r>
          <w:rPr>
            <w:noProof/>
            <w:webHidden/>
          </w:rPr>
          <w:fldChar w:fldCharType="separate"/>
        </w:r>
        <w:r>
          <w:rPr>
            <w:noProof/>
            <w:webHidden/>
          </w:rPr>
          <w:t>33</w:t>
        </w:r>
        <w:r>
          <w:rPr>
            <w:noProof/>
            <w:webHidden/>
          </w:rPr>
          <w:fldChar w:fldCharType="end"/>
        </w:r>
      </w:hyperlink>
    </w:p>
    <w:p w14:paraId="7F41985A" w14:textId="390821D7"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39" w:history="1">
        <w:r w:rsidRPr="00390BBE">
          <w:rPr>
            <w:rStyle w:val="Hipercze"/>
            <w:rFonts w:eastAsia="Times New Roman"/>
            <w:b/>
            <w:bCs/>
            <w:noProof/>
            <w:lang w:eastAsia="pl-PL"/>
          </w:rPr>
          <w:t>27.</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Zmiany Stron</w:t>
        </w:r>
        <w:r>
          <w:rPr>
            <w:noProof/>
            <w:webHidden/>
          </w:rPr>
          <w:tab/>
        </w:r>
        <w:r>
          <w:rPr>
            <w:noProof/>
            <w:webHidden/>
          </w:rPr>
          <w:fldChar w:fldCharType="begin"/>
        </w:r>
        <w:r>
          <w:rPr>
            <w:noProof/>
            <w:webHidden/>
          </w:rPr>
          <w:instrText xml:space="preserve"> PAGEREF _Toc213228039 \h </w:instrText>
        </w:r>
        <w:r>
          <w:rPr>
            <w:noProof/>
            <w:webHidden/>
          </w:rPr>
        </w:r>
        <w:r>
          <w:rPr>
            <w:noProof/>
            <w:webHidden/>
          </w:rPr>
          <w:fldChar w:fldCharType="separate"/>
        </w:r>
        <w:r>
          <w:rPr>
            <w:noProof/>
            <w:webHidden/>
          </w:rPr>
          <w:t>34</w:t>
        </w:r>
        <w:r>
          <w:rPr>
            <w:noProof/>
            <w:webHidden/>
          </w:rPr>
          <w:fldChar w:fldCharType="end"/>
        </w:r>
      </w:hyperlink>
    </w:p>
    <w:p w14:paraId="127EB739" w14:textId="12A14268"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40" w:history="1">
        <w:r w:rsidRPr="00390BBE">
          <w:rPr>
            <w:rStyle w:val="Hipercze"/>
            <w:rFonts w:eastAsia="Times New Roman"/>
            <w:b/>
            <w:bCs/>
            <w:noProof/>
            <w:lang w:eastAsia="pl-PL"/>
          </w:rPr>
          <w:t>28.</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Prawo właściwe i rozstrzyganie sporów</w:t>
        </w:r>
        <w:r>
          <w:rPr>
            <w:noProof/>
            <w:webHidden/>
          </w:rPr>
          <w:tab/>
        </w:r>
        <w:r>
          <w:rPr>
            <w:noProof/>
            <w:webHidden/>
          </w:rPr>
          <w:fldChar w:fldCharType="begin"/>
        </w:r>
        <w:r>
          <w:rPr>
            <w:noProof/>
            <w:webHidden/>
          </w:rPr>
          <w:instrText xml:space="preserve"> PAGEREF _Toc213228040 \h </w:instrText>
        </w:r>
        <w:r>
          <w:rPr>
            <w:noProof/>
            <w:webHidden/>
          </w:rPr>
        </w:r>
        <w:r>
          <w:rPr>
            <w:noProof/>
            <w:webHidden/>
          </w:rPr>
          <w:fldChar w:fldCharType="separate"/>
        </w:r>
        <w:r>
          <w:rPr>
            <w:noProof/>
            <w:webHidden/>
          </w:rPr>
          <w:t>34</w:t>
        </w:r>
        <w:r>
          <w:rPr>
            <w:noProof/>
            <w:webHidden/>
          </w:rPr>
          <w:fldChar w:fldCharType="end"/>
        </w:r>
      </w:hyperlink>
    </w:p>
    <w:p w14:paraId="2247C938" w14:textId="159DD4BA" w:rsidR="00833ED1" w:rsidRDefault="00833ED1">
      <w:pPr>
        <w:pStyle w:val="Spistreci1"/>
        <w:rPr>
          <w:rFonts w:asciiTheme="minorHAnsi" w:eastAsiaTheme="minorEastAsia" w:hAnsiTheme="minorHAnsi" w:cstheme="minorBidi"/>
          <w:noProof/>
          <w:kern w:val="2"/>
          <w:sz w:val="24"/>
          <w:szCs w:val="24"/>
          <w:lang w:val="pl-PL" w:eastAsia="pl-PL"/>
          <w14:ligatures w14:val="standardContextual"/>
        </w:rPr>
      </w:pPr>
      <w:hyperlink w:anchor="_Toc213228041" w:history="1">
        <w:r w:rsidRPr="00390BBE">
          <w:rPr>
            <w:rStyle w:val="Hipercze"/>
            <w:rFonts w:eastAsia="Times New Roman"/>
            <w:b/>
            <w:bCs/>
            <w:noProof/>
            <w:lang w:eastAsia="pl-PL"/>
          </w:rPr>
          <w:t>29.</w:t>
        </w:r>
        <w:r>
          <w:rPr>
            <w:rFonts w:asciiTheme="minorHAnsi" w:eastAsiaTheme="minorEastAsia" w:hAnsiTheme="minorHAnsi" w:cstheme="minorBidi"/>
            <w:noProof/>
            <w:kern w:val="2"/>
            <w:sz w:val="24"/>
            <w:szCs w:val="24"/>
            <w:lang w:val="pl-PL" w:eastAsia="pl-PL"/>
            <w14:ligatures w14:val="standardContextual"/>
          </w:rPr>
          <w:tab/>
        </w:r>
        <w:r w:rsidRPr="00390BBE">
          <w:rPr>
            <w:rStyle w:val="Hipercze"/>
            <w:rFonts w:eastAsia="Times New Roman"/>
            <w:b/>
            <w:bCs/>
            <w:noProof/>
            <w:lang w:eastAsia="pl-PL"/>
          </w:rPr>
          <w:t>Postanowienia końcowe</w:t>
        </w:r>
        <w:r>
          <w:rPr>
            <w:noProof/>
            <w:webHidden/>
          </w:rPr>
          <w:tab/>
        </w:r>
        <w:r>
          <w:rPr>
            <w:noProof/>
            <w:webHidden/>
          </w:rPr>
          <w:fldChar w:fldCharType="begin"/>
        </w:r>
        <w:r>
          <w:rPr>
            <w:noProof/>
            <w:webHidden/>
          </w:rPr>
          <w:instrText xml:space="preserve"> PAGEREF _Toc213228041 \h </w:instrText>
        </w:r>
        <w:r>
          <w:rPr>
            <w:noProof/>
            <w:webHidden/>
          </w:rPr>
        </w:r>
        <w:r>
          <w:rPr>
            <w:noProof/>
            <w:webHidden/>
          </w:rPr>
          <w:fldChar w:fldCharType="separate"/>
        </w:r>
        <w:r>
          <w:rPr>
            <w:noProof/>
            <w:webHidden/>
          </w:rPr>
          <w:t>34</w:t>
        </w:r>
        <w:r>
          <w:rPr>
            <w:noProof/>
            <w:webHidden/>
          </w:rPr>
          <w:fldChar w:fldCharType="end"/>
        </w:r>
      </w:hyperlink>
    </w:p>
    <w:p w14:paraId="1A25C5D2"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fldChar w:fldCharType="end"/>
      </w:r>
    </w:p>
    <w:p w14:paraId="3622BA11"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br w:type="page"/>
      </w:r>
    </w:p>
    <w:p w14:paraId="6D490187" w14:textId="77777777" w:rsidR="001723F5" w:rsidRPr="001723F5" w:rsidRDefault="001723F5" w:rsidP="001723F5">
      <w:pPr>
        <w:tabs>
          <w:tab w:val="left" w:pos="7230"/>
        </w:tabs>
        <w:spacing w:after="0" w:line="240" w:lineRule="auto"/>
        <w:ind w:left="1"/>
        <w:jc w:val="both"/>
        <w:rPr>
          <w:rFonts w:ascii="Times New Roman" w:eastAsia="Times New Roman" w:hAnsi="Times New Roman" w:cs="Times New Roman"/>
          <w:kern w:val="0"/>
          <w:sz w:val="20"/>
          <w:szCs w:val="20"/>
          <w:lang w:eastAsia="pl-PL"/>
          <w14:ligatures w14:val="none"/>
        </w:rPr>
      </w:pPr>
      <w:bookmarkStart w:id="54" w:name="_Toc520819045"/>
      <w:bookmarkStart w:id="55" w:name="_Toc481994910"/>
      <w:bookmarkStart w:id="56" w:name="_Toc483467552"/>
      <w:r w:rsidRPr="001723F5">
        <w:rPr>
          <w:rFonts w:ascii="Times New Roman" w:eastAsia="Times New Roman" w:hAnsi="Times New Roman" w:cs="Times New Roman"/>
          <w:kern w:val="0"/>
          <w:sz w:val="24"/>
          <w:szCs w:val="24"/>
          <w:lang w:eastAsia="pl-PL"/>
          <w14:ligatures w14:val="none"/>
        </w:rPr>
        <w:lastRenderedPageBreak/>
        <w:t xml:space="preserve">Niniejsza Umowa Operacyjna (dalej zwana </w:t>
      </w:r>
      <w:r w:rsidRPr="001723F5">
        <w:rPr>
          <w:rFonts w:ascii="Times New Roman" w:eastAsia="Times New Roman" w:hAnsi="Times New Roman" w:cs="Times New Roman"/>
          <w:b/>
          <w:bCs/>
          <w:kern w:val="0"/>
          <w:sz w:val="24"/>
          <w:szCs w:val="24"/>
          <w:lang w:eastAsia="pl-PL"/>
          <w14:ligatures w14:val="none"/>
        </w:rPr>
        <w:t>Umową</w:t>
      </w:r>
      <w:r w:rsidRPr="001723F5">
        <w:rPr>
          <w:rFonts w:ascii="Times New Roman" w:eastAsia="Times New Roman" w:hAnsi="Times New Roman" w:cs="Times New Roman"/>
          <w:kern w:val="0"/>
          <w:sz w:val="24"/>
          <w:szCs w:val="24"/>
          <w:lang w:eastAsia="pl-PL"/>
          <w14:ligatures w14:val="none"/>
        </w:rPr>
        <w:t>) została zawarta</w:t>
      </w:r>
      <w:r w:rsidRPr="001723F5">
        <w:rPr>
          <w:rFonts w:ascii="Times New Roman" w:eastAsia="Times New Roman" w:hAnsi="Times New Roman" w:cs="Times New Roman"/>
          <w:kern w:val="0"/>
          <w:sz w:val="20"/>
          <w:szCs w:val="20"/>
          <w:lang w:eastAsia="pl-PL"/>
          <w14:ligatures w14:val="none"/>
        </w:rPr>
        <w:t xml:space="preserve"> </w:t>
      </w:r>
      <w:r w:rsidRPr="001723F5">
        <w:rPr>
          <w:rFonts w:ascii="Times New Roman" w:eastAsia="Times New Roman" w:hAnsi="Times New Roman" w:cs="Times New Roman"/>
          <w:kern w:val="0"/>
          <w:sz w:val="24"/>
          <w:szCs w:val="24"/>
          <w:lang w:eastAsia="pl-PL"/>
          <w14:ligatures w14:val="none"/>
        </w:rPr>
        <w:t>w Warszawie, w dniu [●] 2025 r. pomiędzy:</w:t>
      </w:r>
      <w:bookmarkEnd w:id="48"/>
      <w:bookmarkEnd w:id="49"/>
      <w:bookmarkEnd w:id="50"/>
      <w:bookmarkEnd w:id="51"/>
      <w:bookmarkEnd w:id="52"/>
      <w:bookmarkEnd w:id="53"/>
      <w:bookmarkEnd w:id="54"/>
      <w:bookmarkEnd w:id="55"/>
      <w:bookmarkEnd w:id="56"/>
    </w:p>
    <w:p w14:paraId="24CC92B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5724C434" w14:textId="77777777" w:rsidR="001723F5" w:rsidRPr="001723F5" w:rsidRDefault="001723F5" w:rsidP="001723F5">
      <w:pPr>
        <w:spacing w:after="240" w:line="240" w:lineRule="auto"/>
        <w:ind w:left="567" w:hanging="567"/>
        <w:jc w:val="both"/>
        <w:rPr>
          <w:rFonts w:ascii="Times New Roman" w:eastAsia="Times New Roman" w:hAnsi="Times New Roman" w:cs="Times New Roman"/>
          <w:b/>
          <w:kern w:val="0"/>
          <w:lang w:eastAsia="en-CA"/>
          <w14:ligatures w14:val="none"/>
        </w:rPr>
      </w:pPr>
      <w:r w:rsidRPr="001723F5">
        <w:rPr>
          <w:rFonts w:ascii="Times New Roman" w:eastAsia="Times New Roman" w:hAnsi="Times New Roman" w:cs="Times New Roman"/>
          <w:b/>
          <w:kern w:val="0"/>
          <w:lang w:eastAsia="en-CA"/>
          <w14:ligatures w14:val="none"/>
        </w:rPr>
        <w:t>AGENCJĄ ROZWOJU MAZOWSZA S.A.</w:t>
      </w:r>
      <w:r w:rsidRPr="001723F5">
        <w:rPr>
          <w:rFonts w:ascii="Times New Roman" w:eastAsia="Times New Roman" w:hAnsi="Times New Roman" w:cs="Times New Roman"/>
          <w:kern w:val="0"/>
          <w:lang w:eastAsia="en-CA"/>
          <w14:ligatures w14:val="none"/>
        </w:rPr>
        <w:t xml:space="preserve">, z siedzibą w Warszawie, adres: ul. Świętojerska 9, 00-236 Warszawa, wpisaną do rejestru przedsiębiorców Krajowego Rejestru Sądowego prowadzonym przez Sąd Rejonowy dla m.st. Warszawy w Warszawie, XII Wydział Gospodarczy Krajowego Rejestru Sadowego, pod numerem KRS: 0000249823, posiadającą numer identyfikacji podatkowej NIP: 521-337-46-90, o kapitale zakładowym w wysokości: 60.000.000,00 PLN (w całości wpłaconym), REGON: 140391839, zwaną dalej </w:t>
      </w:r>
      <w:r w:rsidRPr="001723F5">
        <w:rPr>
          <w:rFonts w:ascii="Times New Roman" w:eastAsia="Times New Roman" w:hAnsi="Times New Roman" w:cs="Times New Roman"/>
          <w:b/>
          <w:kern w:val="0"/>
          <w:lang w:eastAsia="en-CA"/>
          <w14:ligatures w14:val="none"/>
        </w:rPr>
        <w:t>Regionalnym Funduszem Rozwoju</w:t>
      </w:r>
      <w:r w:rsidRPr="001723F5">
        <w:rPr>
          <w:rFonts w:ascii="Times New Roman" w:eastAsia="Times New Roman" w:hAnsi="Times New Roman" w:cs="Times New Roman"/>
          <w:bCs/>
          <w:kern w:val="0"/>
          <w:lang w:eastAsia="en-CA"/>
          <w14:ligatures w14:val="none"/>
        </w:rPr>
        <w:t xml:space="preserve">, </w:t>
      </w:r>
      <w:r w:rsidRPr="001723F5">
        <w:rPr>
          <w:rFonts w:ascii="Times New Roman" w:eastAsia="Times New Roman" w:hAnsi="Times New Roman" w:cs="Times New Roman"/>
          <w:b/>
          <w:kern w:val="0"/>
          <w:lang w:eastAsia="en-CA"/>
          <w14:ligatures w14:val="none"/>
        </w:rPr>
        <w:t xml:space="preserve">RFR </w:t>
      </w:r>
      <w:r w:rsidRPr="001723F5">
        <w:rPr>
          <w:rFonts w:ascii="Times New Roman" w:eastAsia="Times New Roman" w:hAnsi="Times New Roman" w:cs="Times New Roman"/>
          <w:bCs/>
          <w:kern w:val="0"/>
          <w:lang w:eastAsia="en-CA"/>
          <w14:ligatures w14:val="none"/>
        </w:rPr>
        <w:t>lub</w:t>
      </w:r>
      <w:r w:rsidRPr="001723F5">
        <w:rPr>
          <w:rFonts w:ascii="Times New Roman" w:eastAsia="Times New Roman" w:hAnsi="Times New Roman" w:cs="Times New Roman"/>
          <w:b/>
          <w:kern w:val="0"/>
          <w:lang w:eastAsia="en-CA"/>
          <w14:ligatures w14:val="none"/>
        </w:rPr>
        <w:t xml:space="preserve"> ARM</w:t>
      </w:r>
      <w:r w:rsidRPr="001723F5">
        <w:rPr>
          <w:rFonts w:ascii="Times New Roman" w:eastAsia="Times New Roman" w:hAnsi="Times New Roman" w:cs="Times New Roman"/>
          <w:kern w:val="0"/>
          <w:lang w:eastAsia="en-CA"/>
          <w14:ligatures w14:val="none"/>
        </w:rPr>
        <w:t>;</w:t>
      </w:r>
    </w:p>
    <w:p w14:paraId="3887DD4D" w14:textId="77777777" w:rsidR="001723F5" w:rsidRPr="001723F5" w:rsidRDefault="001723F5" w:rsidP="001723F5">
      <w:pPr>
        <w:spacing w:after="0" w:line="240" w:lineRule="auto"/>
        <w:ind w:left="1"/>
        <w:rPr>
          <w:rFonts w:ascii="Times New Roman" w:eastAsia="Times New Roman" w:hAnsi="Times New Roman" w:cs="Times New Roman"/>
          <w:b/>
          <w:kern w:val="0"/>
          <w:sz w:val="20"/>
          <w:szCs w:val="20"/>
          <w:lang w:eastAsia="pl-PL"/>
          <w14:ligatures w14:val="none"/>
        </w:rPr>
      </w:pPr>
      <w:bookmarkStart w:id="57" w:name="_Toc493539373"/>
      <w:bookmarkStart w:id="58" w:name="_Toc493540550"/>
      <w:bookmarkStart w:id="59" w:name="_Toc493542543"/>
      <w:bookmarkStart w:id="60" w:name="_Toc500712099"/>
      <w:bookmarkStart w:id="61" w:name="_Toc500712440"/>
      <w:bookmarkStart w:id="62" w:name="_Toc500712538"/>
      <w:bookmarkStart w:id="63" w:name="_Toc520819046"/>
      <w:bookmarkStart w:id="64" w:name="_Toc481994911"/>
      <w:bookmarkStart w:id="65" w:name="_Toc483467553"/>
      <w:r w:rsidRPr="001723F5">
        <w:rPr>
          <w:rFonts w:ascii="Times New Roman" w:eastAsia="Times New Roman" w:hAnsi="Times New Roman" w:cs="Times New Roman"/>
          <w:b/>
          <w:kern w:val="0"/>
          <w:sz w:val="24"/>
          <w:szCs w:val="24"/>
          <w:lang w:eastAsia="pl-PL"/>
          <w14:ligatures w14:val="none"/>
        </w:rPr>
        <w:t>oraz</w:t>
      </w:r>
      <w:bookmarkEnd w:id="57"/>
      <w:bookmarkEnd w:id="58"/>
      <w:bookmarkEnd w:id="59"/>
      <w:bookmarkEnd w:id="60"/>
      <w:bookmarkEnd w:id="61"/>
      <w:bookmarkEnd w:id="62"/>
      <w:bookmarkEnd w:id="63"/>
      <w:bookmarkEnd w:id="64"/>
      <w:bookmarkEnd w:id="65"/>
    </w:p>
    <w:p w14:paraId="4F41A7B7"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24CC0208" w14:textId="77777777" w:rsidR="001723F5" w:rsidRPr="001723F5" w:rsidRDefault="001723F5" w:rsidP="001723F5">
      <w:pPr>
        <w:spacing w:after="240" w:line="240" w:lineRule="auto"/>
        <w:ind w:left="567" w:hanging="567"/>
        <w:jc w:val="both"/>
        <w:rPr>
          <w:rFonts w:ascii="Times New Roman" w:eastAsia="Times New Roman" w:hAnsi="Times New Roman" w:cs="Times New Roman"/>
          <w:kern w:val="0"/>
          <w:lang w:eastAsia="en-CA"/>
          <w14:ligatures w14:val="none"/>
        </w:rPr>
      </w:pPr>
      <w:r w:rsidRPr="001723F5">
        <w:rPr>
          <w:rFonts w:ascii="Times New Roman" w:eastAsia="Times New Roman" w:hAnsi="Times New Roman" w:cs="Times New Roman"/>
          <w:b/>
          <w:kern w:val="0"/>
          <w:lang w:eastAsia="en-CA"/>
          <w14:ligatures w14:val="none"/>
        </w:rPr>
        <w:t>[</w:t>
      </w:r>
      <w:r w:rsidRPr="001723F5">
        <w:rPr>
          <w:rFonts w:ascii="Times New Roman" w:eastAsia="Symbol" w:hAnsi="Times New Roman" w:cs="Times New Roman"/>
          <w:b/>
          <w:kern w:val="0"/>
          <w:lang w:eastAsia="en-CA"/>
          <w14:ligatures w14:val="none"/>
        </w:rPr>
        <w:t>●</w:t>
      </w:r>
      <w:r w:rsidRPr="001723F5">
        <w:rPr>
          <w:rFonts w:ascii="Times New Roman" w:eastAsia="Times New Roman" w:hAnsi="Times New Roman" w:cs="Times New Roman"/>
          <w:b/>
          <w:kern w:val="0"/>
          <w:lang w:eastAsia="en-CA"/>
          <w14:ligatures w14:val="none"/>
        </w:rPr>
        <w:t>]</w:t>
      </w:r>
      <w:r w:rsidRPr="001723F5">
        <w:rPr>
          <w:rFonts w:ascii="Times New Roman" w:eastAsia="Times New Roman" w:hAnsi="Times New Roman" w:cs="Times New Roman"/>
          <w:kern w:val="0"/>
          <w:lang w:eastAsia="en-CA"/>
          <w14:ligatures w14:val="none"/>
        </w:rPr>
        <w:t>, z siedzibą w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adres: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wpisaną do rejestru przedsiębiorców Krajowego Rejestru Sądowego prowadzonym przez Sąd Rejonowy dla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Wydział Gospodarczy Krajowego Rejestru Sadowego, pod numerem KRS: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posiadającą numer identyfikacji podatkowej NIP: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o kapitale zakładowym w wysokości: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PLN (w całości wpłaconym), REGON: [</w:t>
      </w:r>
      <w:r w:rsidRPr="001723F5">
        <w:rPr>
          <w:rFonts w:ascii="Times New Roman" w:eastAsia="Symbol" w:hAnsi="Times New Roman" w:cs="Times New Roman"/>
          <w:kern w:val="0"/>
          <w:lang w:eastAsia="en-CA"/>
          <w14:ligatures w14:val="none"/>
        </w:rPr>
        <w:t>●</w:t>
      </w:r>
      <w:r w:rsidRPr="001723F5">
        <w:rPr>
          <w:rFonts w:ascii="Times New Roman" w:eastAsia="Times New Roman" w:hAnsi="Times New Roman" w:cs="Times New Roman"/>
          <w:kern w:val="0"/>
          <w:lang w:eastAsia="en-CA"/>
          <w14:ligatures w14:val="none"/>
        </w:rPr>
        <w:t xml:space="preserve">], zwanym dalej </w:t>
      </w:r>
      <w:r w:rsidRPr="001723F5">
        <w:rPr>
          <w:rFonts w:ascii="Times New Roman" w:eastAsia="Times New Roman" w:hAnsi="Times New Roman" w:cs="Times New Roman"/>
          <w:b/>
          <w:bCs/>
          <w:kern w:val="0"/>
          <w:lang w:eastAsia="en-CA"/>
          <w14:ligatures w14:val="none"/>
        </w:rPr>
        <w:t>Pośrednikiem Finansowym</w:t>
      </w:r>
      <w:r w:rsidRPr="001723F5">
        <w:rPr>
          <w:rFonts w:ascii="Times New Roman" w:eastAsia="Times New Roman" w:hAnsi="Times New Roman" w:cs="Times New Roman"/>
          <w:kern w:val="0"/>
          <w:lang w:eastAsia="en-CA"/>
          <w14:ligatures w14:val="none"/>
        </w:rPr>
        <w:t>;</w:t>
      </w:r>
    </w:p>
    <w:p w14:paraId="4176AB9F" w14:textId="77777777" w:rsidR="001723F5" w:rsidRPr="001723F5" w:rsidRDefault="001723F5" w:rsidP="001723F5">
      <w:pPr>
        <w:spacing w:after="0" w:line="240" w:lineRule="auto"/>
        <w:ind w:left="1" w:right="3420"/>
        <w:jc w:val="both"/>
        <w:rPr>
          <w:rFonts w:ascii="Times New Roman" w:eastAsia="Times New Roman" w:hAnsi="Times New Roman" w:cs="Times New Roman"/>
          <w:kern w:val="0"/>
          <w:sz w:val="24"/>
          <w:szCs w:val="24"/>
          <w:lang w:eastAsia="pl-PL"/>
          <w14:ligatures w14:val="none"/>
        </w:rPr>
      </w:pPr>
      <w:bookmarkStart w:id="66" w:name="_Toc493539374"/>
      <w:bookmarkStart w:id="67" w:name="_Toc493540551"/>
      <w:bookmarkStart w:id="68" w:name="_Toc493542544"/>
      <w:bookmarkStart w:id="69" w:name="_Toc500712100"/>
      <w:bookmarkStart w:id="70" w:name="_Toc500712441"/>
      <w:bookmarkStart w:id="71" w:name="_Toc500712539"/>
      <w:bookmarkStart w:id="72" w:name="_Toc520819047"/>
      <w:bookmarkStart w:id="73" w:name="_Toc481994912"/>
      <w:bookmarkStart w:id="74" w:name="_Toc483467554"/>
      <w:r w:rsidRPr="001723F5">
        <w:rPr>
          <w:rFonts w:ascii="Times New Roman" w:eastAsia="Times New Roman" w:hAnsi="Times New Roman" w:cs="Times New Roman"/>
          <w:kern w:val="0"/>
          <w:sz w:val="24"/>
          <w:szCs w:val="24"/>
          <w:lang w:eastAsia="pl-PL"/>
          <w14:ligatures w14:val="none"/>
        </w:rPr>
        <w:t xml:space="preserve">zwanymi dalej łącznie </w:t>
      </w:r>
      <w:r w:rsidRPr="001723F5">
        <w:rPr>
          <w:rFonts w:ascii="Times New Roman" w:eastAsia="Times New Roman" w:hAnsi="Times New Roman" w:cs="Times New Roman"/>
          <w:b/>
          <w:bCs/>
          <w:kern w:val="0"/>
          <w:sz w:val="24"/>
          <w:szCs w:val="24"/>
          <w:lang w:eastAsia="pl-PL"/>
          <w14:ligatures w14:val="none"/>
        </w:rPr>
        <w:t>Stronami</w:t>
      </w:r>
      <w:r w:rsidRPr="001723F5">
        <w:rPr>
          <w:rFonts w:ascii="Times New Roman" w:eastAsia="Times New Roman" w:hAnsi="Times New Roman" w:cs="Times New Roman"/>
          <w:kern w:val="0"/>
          <w:sz w:val="24"/>
          <w:szCs w:val="24"/>
          <w:lang w:eastAsia="pl-PL"/>
          <w14:ligatures w14:val="none"/>
        </w:rPr>
        <w:t xml:space="preserve">, a każdy z osobna </w:t>
      </w:r>
      <w:r w:rsidRPr="001723F5">
        <w:rPr>
          <w:rFonts w:ascii="Times New Roman" w:eastAsia="Times New Roman" w:hAnsi="Times New Roman" w:cs="Times New Roman"/>
          <w:b/>
          <w:bCs/>
          <w:kern w:val="0"/>
          <w:sz w:val="24"/>
          <w:szCs w:val="24"/>
          <w:lang w:eastAsia="pl-PL"/>
          <w14:ligatures w14:val="none"/>
        </w:rPr>
        <w:t>Stroną</w:t>
      </w:r>
      <w:r w:rsidRPr="001723F5">
        <w:rPr>
          <w:rFonts w:ascii="Times New Roman" w:eastAsia="Times New Roman" w:hAnsi="Times New Roman" w:cs="Times New Roman"/>
          <w:kern w:val="0"/>
          <w:sz w:val="24"/>
          <w:szCs w:val="24"/>
          <w:lang w:eastAsia="pl-PL"/>
          <w14:ligatures w14:val="none"/>
        </w:rPr>
        <w:t>.</w:t>
      </w:r>
      <w:bookmarkEnd w:id="66"/>
      <w:bookmarkEnd w:id="67"/>
      <w:bookmarkEnd w:id="68"/>
      <w:bookmarkEnd w:id="69"/>
      <w:bookmarkEnd w:id="70"/>
      <w:bookmarkEnd w:id="71"/>
      <w:bookmarkEnd w:id="72"/>
      <w:bookmarkEnd w:id="73"/>
      <w:bookmarkEnd w:id="74"/>
    </w:p>
    <w:p w14:paraId="00A2CDE1" w14:textId="77777777" w:rsidR="001723F5" w:rsidRPr="001723F5" w:rsidRDefault="001723F5" w:rsidP="001723F5">
      <w:pPr>
        <w:spacing w:after="0" w:line="240" w:lineRule="auto"/>
        <w:ind w:left="1" w:right="3420"/>
        <w:rPr>
          <w:rFonts w:ascii="Times New Roman" w:eastAsia="Times New Roman" w:hAnsi="Times New Roman" w:cs="Times New Roman"/>
          <w:kern w:val="0"/>
          <w:sz w:val="20"/>
          <w:szCs w:val="20"/>
          <w:lang w:eastAsia="pl-PL"/>
          <w14:ligatures w14:val="none"/>
        </w:rPr>
      </w:pPr>
    </w:p>
    <w:p w14:paraId="00C0DF6C"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bookmarkStart w:id="75" w:name="page4"/>
      <w:bookmarkStart w:id="76" w:name="_Toc493539375"/>
      <w:bookmarkStart w:id="77" w:name="_Toc493540552"/>
      <w:bookmarkStart w:id="78" w:name="_Toc493542545"/>
      <w:bookmarkStart w:id="79" w:name="_Toc500712101"/>
      <w:bookmarkStart w:id="80" w:name="_Toc500712442"/>
      <w:bookmarkStart w:id="81" w:name="_Toc500712540"/>
      <w:bookmarkStart w:id="82" w:name="_Toc520819048"/>
      <w:bookmarkStart w:id="83" w:name="_Toc481994913"/>
      <w:bookmarkStart w:id="84" w:name="_Toc483467555"/>
      <w:bookmarkEnd w:id="75"/>
      <w:r w:rsidRPr="001723F5">
        <w:rPr>
          <w:rFonts w:ascii="Times New Roman" w:eastAsia="Times New Roman" w:hAnsi="Times New Roman" w:cs="Times New Roman"/>
          <w:b/>
          <w:bCs/>
          <w:kern w:val="0"/>
          <w:sz w:val="24"/>
          <w:szCs w:val="24"/>
          <w:lang w:eastAsia="pl-PL"/>
          <w14:ligatures w14:val="none"/>
        </w:rPr>
        <w:t>ZWAŻYWSZY, ŻE:</w:t>
      </w:r>
      <w:bookmarkEnd w:id="76"/>
      <w:bookmarkEnd w:id="77"/>
      <w:bookmarkEnd w:id="78"/>
      <w:bookmarkEnd w:id="79"/>
      <w:bookmarkEnd w:id="80"/>
      <w:bookmarkEnd w:id="81"/>
      <w:bookmarkEnd w:id="82"/>
      <w:bookmarkEnd w:id="83"/>
      <w:bookmarkEnd w:id="84"/>
    </w:p>
    <w:p w14:paraId="0247EBEF"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1C32E98F" w14:textId="77777777" w:rsidR="001723F5" w:rsidRPr="001723F5" w:rsidRDefault="001723F5" w:rsidP="001723F5">
      <w:pPr>
        <w:tabs>
          <w:tab w:val="left" w:pos="541"/>
        </w:tabs>
        <w:spacing w:after="0" w:line="240" w:lineRule="auto"/>
        <w:ind w:left="561"/>
        <w:jc w:val="both"/>
        <w:rPr>
          <w:rFonts w:ascii="Times New Roman" w:eastAsia="Times New Roman" w:hAnsi="Times New Roman" w:cs="Times New Roman"/>
          <w:kern w:val="0"/>
          <w:sz w:val="20"/>
          <w:szCs w:val="20"/>
          <w:lang w:eastAsia="pl-PL"/>
          <w14:ligatures w14:val="none"/>
        </w:rPr>
      </w:pPr>
    </w:p>
    <w:p w14:paraId="6836C0DA" w14:textId="77777777" w:rsidR="001723F5" w:rsidRPr="001723F5" w:rsidRDefault="001723F5" w:rsidP="001723F5">
      <w:pPr>
        <w:numPr>
          <w:ilvl w:val="0"/>
          <w:numId w:val="1"/>
        </w:numPr>
        <w:tabs>
          <w:tab w:val="left" w:pos="541"/>
        </w:tabs>
        <w:spacing w:after="0" w:line="240" w:lineRule="auto"/>
        <w:ind w:left="561" w:hanging="561"/>
        <w:jc w:val="both"/>
        <w:rPr>
          <w:rFonts w:ascii="Times New Roman" w:eastAsia="Times New Roman" w:hAnsi="Times New Roman" w:cs="Times New Roman"/>
          <w:kern w:val="0"/>
          <w:sz w:val="24"/>
          <w:szCs w:val="24"/>
          <w:lang w:eastAsia="pl-PL"/>
          <w14:ligatures w14:val="none"/>
        </w:rPr>
      </w:pPr>
      <w:bookmarkStart w:id="85" w:name="_Toc500712103"/>
      <w:bookmarkStart w:id="86" w:name="_Toc500712444"/>
      <w:bookmarkStart w:id="87" w:name="_Toc500712542"/>
      <w:bookmarkStart w:id="88" w:name="_Toc520819049"/>
      <w:bookmarkStart w:id="89" w:name="_Toc481994914"/>
      <w:bookmarkStart w:id="90" w:name="_Toc483467556"/>
      <w:r w:rsidRPr="001723F5">
        <w:rPr>
          <w:rFonts w:ascii="Times New Roman" w:eastAsia="Times New Roman" w:hAnsi="Times New Roman" w:cs="Times New Roman"/>
          <w:kern w:val="0"/>
          <w:sz w:val="24"/>
          <w:szCs w:val="24"/>
          <w:lang w:eastAsia="pl-PL"/>
          <w14:ligatures w14:val="none"/>
        </w:rPr>
        <w:t>RFR jest upoważniony przez Dysponenta Środków Pieniężnych (jak zdefiniowano poniżej) na podstawie Umowy Powierzenia (jak zdefiniowano poniżej) do zarządzania środkami finansowymi</w:t>
      </w:r>
      <w:bookmarkEnd w:id="85"/>
      <w:bookmarkEnd w:id="86"/>
      <w:bookmarkEnd w:id="87"/>
      <w:bookmarkEnd w:id="88"/>
      <w:bookmarkEnd w:id="89"/>
      <w:bookmarkEnd w:id="90"/>
      <w:r w:rsidRPr="001723F5">
        <w:rPr>
          <w:rFonts w:ascii="Times New Roman" w:eastAsia="Times New Roman" w:hAnsi="Times New Roman" w:cs="Times New Roman"/>
          <w:b/>
          <w:bCs/>
          <w:color w:val="000000"/>
          <w:kern w:val="0"/>
          <w:sz w:val="24"/>
          <w:szCs w:val="24"/>
          <w:shd w:val="clear" w:color="auto" w:fill="FFFFFF"/>
          <w:lang w:eastAsia="pl-PL"/>
          <w14:ligatures w14:val="none"/>
        </w:rPr>
        <w:t xml:space="preserve">, </w:t>
      </w:r>
      <w:r w:rsidRPr="001723F5">
        <w:rPr>
          <w:rFonts w:ascii="Times New Roman" w:eastAsia="Times New Roman" w:hAnsi="Times New Roman" w:cs="Times New Roman"/>
          <w:kern w:val="0"/>
          <w:sz w:val="24"/>
          <w:szCs w:val="24"/>
          <w:lang w:eastAsia="pl-PL"/>
          <w14:ligatures w14:val="none"/>
        </w:rPr>
        <w:t>stanowiącymi wkład finansowy, o którym mowa w art. 98 ust. 1 ustawy wdrożeniowej, pochodzący z instrumentów inżynierii finansowej RPO WM 2007-2013 oraz środki finansowe, o których mowa w art. 29 ustawy wdrożeniowej, pochodzące z instrumentów finansowych RPO WM 2014-2020, wraz z odsetkami i innymi przychodami oraz zyskami powstałymi na skutek obrotu ww. środkami.</w:t>
      </w:r>
    </w:p>
    <w:p w14:paraId="5F06A969" w14:textId="77777777" w:rsidR="001723F5" w:rsidRPr="001723F5" w:rsidRDefault="001723F5" w:rsidP="001723F5">
      <w:pPr>
        <w:spacing w:after="0" w:line="240" w:lineRule="auto"/>
        <w:jc w:val="both"/>
        <w:rPr>
          <w:rFonts w:ascii="Times New Roman" w:eastAsia="Times New Roman" w:hAnsi="Times New Roman" w:cs="Times New Roman"/>
          <w:kern w:val="0"/>
          <w:sz w:val="20"/>
          <w:szCs w:val="20"/>
          <w:lang w:eastAsia="pl-PL"/>
          <w14:ligatures w14:val="none"/>
        </w:rPr>
      </w:pPr>
    </w:p>
    <w:p w14:paraId="1D9E0C98" w14:textId="77777777" w:rsidR="001723F5" w:rsidRPr="001723F5" w:rsidRDefault="001723F5" w:rsidP="001723F5">
      <w:pPr>
        <w:numPr>
          <w:ilvl w:val="0"/>
          <w:numId w:val="1"/>
        </w:numPr>
        <w:tabs>
          <w:tab w:val="left" w:pos="561"/>
        </w:tabs>
        <w:spacing w:after="0" w:line="240" w:lineRule="auto"/>
        <w:ind w:left="561" w:hanging="561"/>
        <w:jc w:val="both"/>
        <w:rPr>
          <w:rFonts w:ascii="Times New Roman" w:eastAsia="Times New Roman" w:hAnsi="Times New Roman" w:cs="Times New Roman"/>
          <w:kern w:val="0"/>
          <w:sz w:val="24"/>
          <w:szCs w:val="24"/>
          <w:lang w:eastAsia="pl-PL"/>
          <w14:ligatures w14:val="none"/>
        </w:rPr>
      </w:pPr>
      <w:bookmarkStart w:id="91" w:name="_Toc493539378"/>
      <w:bookmarkStart w:id="92" w:name="_Toc493540555"/>
      <w:bookmarkStart w:id="93" w:name="_Toc493542548"/>
      <w:bookmarkStart w:id="94" w:name="_Toc500712105"/>
      <w:bookmarkStart w:id="95" w:name="_Toc500712446"/>
      <w:bookmarkStart w:id="96" w:name="_Toc500712544"/>
      <w:bookmarkStart w:id="97" w:name="_Toc520819050"/>
      <w:bookmarkStart w:id="98" w:name="_Toc481994916"/>
      <w:bookmarkStart w:id="99" w:name="_Toc483467558"/>
      <w:r w:rsidRPr="001723F5">
        <w:rPr>
          <w:rFonts w:ascii="Times New Roman" w:eastAsia="Times New Roman" w:hAnsi="Times New Roman" w:cs="Times New Roman"/>
          <w:kern w:val="0"/>
          <w:sz w:val="24"/>
          <w:szCs w:val="24"/>
          <w:lang w:eastAsia="pl-PL"/>
          <w14:ligatures w14:val="none"/>
        </w:rPr>
        <w:t>Niniejsza Umowa ma na celu poprawę dostępu Odbiorców Ostatecznych (jak zdefiniowano poniżej) z regionu województwa mazowieckiego do zewnętrznych źródeł finansowania</w:t>
      </w:r>
      <w:bookmarkEnd w:id="91"/>
      <w:bookmarkEnd w:id="92"/>
      <w:bookmarkEnd w:id="93"/>
      <w:bookmarkEnd w:id="94"/>
      <w:bookmarkEnd w:id="95"/>
      <w:bookmarkEnd w:id="96"/>
      <w:r w:rsidRPr="001723F5">
        <w:rPr>
          <w:rFonts w:ascii="Times New Roman" w:eastAsia="Times New Roman" w:hAnsi="Times New Roman" w:cs="Times New Roman"/>
          <w:kern w:val="0"/>
          <w:sz w:val="24"/>
          <w:szCs w:val="24"/>
          <w:lang w:eastAsia="pl-PL"/>
          <w14:ligatures w14:val="none"/>
        </w:rPr>
        <w:t>.</w:t>
      </w:r>
      <w:bookmarkEnd w:id="97"/>
      <w:bookmarkEnd w:id="98"/>
      <w:bookmarkEnd w:id="99"/>
    </w:p>
    <w:p w14:paraId="5355E8D4" w14:textId="77777777" w:rsidR="001723F5" w:rsidRPr="001723F5" w:rsidRDefault="001723F5" w:rsidP="001723F5">
      <w:pPr>
        <w:tabs>
          <w:tab w:val="left" w:pos="561"/>
        </w:tabs>
        <w:spacing w:after="0" w:line="240" w:lineRule="auto"/>
        <w:jc w:val="both"/>
        <w:rPr>
          <w:rFonts w:ascii="Times New Roman" w:eastAsia="Times New Roman" w:hAnsi="Times New Roman" w:cs="Times New Roman"/>
          <w:kern w:val="0"/>
          <w:sz w:val="24"/>
          <w:szCs w:val="24"/>
          <w:lang w:eastAsia="pl-PL"/>
          <w14:ligatures w14:val="none"/>
        </w:rPr>
      </w:pPr>
    </w:p>
    <w:p w14:paraId="21D1DD0B" w14:textId="77777777" w:rsidR="001723F5" w:rsidRPr="001723F5" w:rsidRDefault="001723F5" w:rsidP="001723F5">
      <w:pPr>
        <w:keepNext/>
        <w:numPr>
          <w:ilvl w:val="0"/>
          <w:numId w:val="1"/>
        </w:numPr>
        <w:tabs>
          <w:tab w:val="left" w:pos="561"/>
        </w:tabs>
        <w:spacing w:after="0" w:line="240" w:lineRule="auto"/>
        <w:ind w:left="561" w:hanging="561"/>
        <w:jc w:val="both"/>
        <w:rPr>
          <w:rFonts w:ascii="Times New Roman" w:eastAsia="Times New Roman" w:hAnsi="Times New Roman" w:cs="Times New Roman"/>
          <w:kern w:val="0"/>
          <w:sz w:val="24"/>
          <w:szCs w:val="24"/>
          <w:lang w:eastAsia="pl-PL"/>
          <w14:ligatures w14:val="none"/>
        </w:rPr>
      </w:pPr>
      <w:bookmarkStart w:id="100" w:name="_Toc493539379"/>
      <w:bookmarkStart w:id="101" w:name="_Toc493540556"/>
      <w:bookmarkStart w:id="102" w:name="_Toc493542549"/>
      <w:bookmarkStart w:id="103" w:name="_Toc500712106"/>
      <w:bookmarkStart w:id="104" w:name="_Toc500712447"/>
      <w:bookmarkStart w:id="105" w:name="_Toc500712545"/>
      <w:bookmarkStart w:id="106" w:name="_Toc520819051"/>
      <w:bookmarkStart w:id="107" w:name="_Toc481994917"/>
      <w:bookmarkStart w:id="108" w:name="_Toc483467559"/>
      <w:r w:rsidRPr="001723F5">
        <w:rPr>
          <w:rFonts w:ascii="Times New Roman" w:eastAsia="Times New Roman" w:hAnsi="Times New Roman" w:cs="Times New Roman"/>
          <w:kern w:val="0"/>
          <w:sz w:val="24"/>
          <w:szCs w:val="24"/>
          <w:lang w:eastAsia="pl-PL"/>
          <w14:ligatures w14:val="none"/>
        </w:rPr>
        <w:t>W wykonaniu Umowy, zadaniem Pośrednika Finansowego jest udzielanie wsparcia Odbiorcom Ostatecznym, poprzez udostępnianie Jednostkowych Poręczeń (jak zdefiniowano poniżej) na rzecz Odbiorców Ostatecznych (jak zdefiniowano poniżej)</w:t>
      </w:r>
      <w:bookmarkEnd w:id="100"/>
      <w:bookmarkEnd w:id="101"/>
      <w:bookmarkEnd w:id="102"/>
      <w:r w:rsidRPr="001723F5">
        <w:rPr>
          <w:rFonts w:ascii="Times New Roman" w:eastAsia="Times New Roman" w:hAnsi="Times New Roman" w:cs="Times New Roman"/>
          <w:kern w:val="0"/>
          <w:sz w:val="24"/>
          <w:szCs w:val="24"/>
          <w:lang w:eastAsia="pl-PL"/>
          <w14:ligatures w14:val="none"/>
        </w:rPr>
        <w:t>, zaś zadaniem RFR jest udostepnienie Pośrednikowi Finansowemu Limitu Reporęczenia i Kapitału Reporęczeniowego w celu zabezpieczenia Jednostkowych Poręczeń udzielanych Odbiorcom Ostatecznym z województwa mazowieckiego na warunkach określonych w Regulaminie, Metryce produktu i Umowie.</w:t>
      </w:r>
      <w:bookmarkEnd w:id="103"/>
      <w:bookmarkEnd w:id="104"/>
      <w:bookmarkEnd w:id="105"/>
      <w:bookmarkEnd w:id="106"/>
      <w:bookmarkEnd w:id="107"/>
      <w:bookmarkEnd w:id="108"/>
    </w:p>
    <w:p w14:paraId="0B19A22D"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716F4E25" w14:textId="77777777" w:rsidR="001723F5" w:rsidRPr="001723F5" w:rsidRDefault="001723F5" w:rsidP="001723F5">
      <w:pPr>
        <w:keepNext/>
        <w:tabs>
          <w:tab w:val="left" w:pos="561"/>
        </w:tabs>
        <w:spacing w:after="0" w:line="240" w:lineRule="auto"/>
        <w:ind w:left="561"/>
        <w:jc w:val="both"/>
        <w:rPr>
          <w:rFonts w:ascii="Times New Roman" w:eastAsia="Times New Roman" w:hAnsi="Times New Roman" w:cs="Times New Roman"/>
          <w:kern w:val="0"/>
          <w:sz w:val="24"/>
          <w:szCs w:val="24"/>
          <w:lang w:eastAsia="pl-PL"/>
          <w14:ligatures w14:val="none"/>
        </w:rPr>
      </w:pPr>
    </w:p>
    <w:p w14:paraId="5615CB50" w14:textId="77777777" w:rsidR="001723F5" w:rsidRPr="001723F5" w:rsidRDefault="001723F5" w:rsidP="001723F5">
      <w:pPr>
        <w:keepNext/>
        <w:tabs>
          <w:tab w:val="left" w:pos="561"/>
        </w:tabs>
        <w:spacing w:after="0" w:line="240" w:lineRule="auto"/>
        <w:jc w:val="both"/>
        <w:rPr>
          <w:rFonts w:ascii="Times New Roman" w:eastAsia="Times New Roman" w:hAnsi="Times New Roman" w:cs="Times New Roman"/>
          <w:kern w:val="0"/>
          <w:sz w:val="24"/>
          <w:szCs w:val="24"/>
          <w:lang w:eastAsia="pl-PL"/>
          <w14:ligatures w14:val="none"/>
        </w:rPr>
      </w:pPr>
    </w:p>
    <w:p w14:paraId="1D25AF3B" w14:textId="77777777" w:rsidR="001723F5" w:rsidRPr="001723F5" w:rsidRDefault="001723F5" w:rsidP="001723F5">
      <w:pPr>
        <w:suppressAutoHyphens/>
        <w:spacing w:after="200" w:line="276" w:lineRule="auto"/>
        <w:contextualSpacing/>
        <w:rPr>
          <w:rFonts w:ascii="Times New Roman" w:eastAsia="Times New Roman" w:hAnsi="Times New Roman" w:cs="Times New Roman"/>
          <w:kern w:val="0"/>
          <w:lang w:eastAsia="ar-SA"/>
          <w14:ligatures w14:val="none"/>
        </w:rPr>
      </w:pPr>
    </w:p>
    <w:p w14:paraId="49C024E1" w14:textId="77777777" w:rsidR="001723F5" w:rsidRPr="001723F5" w:rsidRDefault="001723F5" w:rsidP="001723F5">
      <w:pPr>
        <w:keepNext/>
        <w:spacing w:after="0" w:line="240" w:lineRule="auto"/>
        <w:ind w:left="1"/>
        <w:rPr>
          <w:rFonts w:ascii="Times New Roman" w:eastAsia="Times New Roman" w:hAnsi="Times New Roman" w:cs="Times New Roman"/>
          <w:b/>
          <w:kern w:val="0"/>
          <w:sz w:val="20"/>
          <w:szCs w:val="20"/>
          <w:lang w:eastAsia="pl-PL"/>
          <w14:ligatures w14:val="none"/>
        </w:rPr>
      </w:pPr>
      <w:bookmarkStart w:id="109" w:name="page5"/>
      <w:bookmarkStart w:id="110" w:name="_Toc493539381"/>
      <w:bookmarkStart w:id="111" w:name="_Toc493540558"/>
      <w:bookmarkStart w:id="112" w:name="_Toc493542551"/>
      <w:bookmarkStart w:id="113" w:name="_Toc500712108"/>
      <w:bookmarkStart w:id="114" w:name="_Toc500712449"/>
      <w:bookmarkStart w:id="115" w:name="_Toc500712547"/>
      <w:bookmarkStart w:id="116" w:name="_Toc520819053"/>
      <w:bookmarkStart w:id="117" w:name="_Toc481994919"/>
      <w:bookmarkStart w:id="118" w:name="_Toc483467561"/>
      <w:bookmarkEnd w:id="109"/>
      <w:r w:rsidRPr="001723F5">
        <w:rPr>
          <w:rFonts w:ascii="Times New Roman" w:eastAsia="Times New Roman" w:hAnsi="Times New Roman" w:cs="Times New Roman"/>
          <w:b/>
          <w:kern w:val="0"/>
          <w:sz w:val="24"/>
          <w:szCs w:val="24"/>
          <w:lang w:eastAsia="pl-PL"/>
          <w14:ligatures w14:val="none"/>
        </w:rPr>
        <w:t>STRONY UMOWY POSTANAWIAJĄ CO NASTĘPUJE:</w:t>
      </w:r>
      <w:bookmarkEnd w:id="110"/>
      <w:bookmarkEnd w:id="111"/>
      <w:bookmarkEnd w:id="112"/>
      <w:bookmarkEnd w:id="113"/>
      <w:bookmarkEnd w:id="114"/>
      <w:bookmarkEnd w:id="115"/>
      <w:bookmarkEnd w:id="116"/>
      <w:bookmarkEnd w:id="117"/>
      <w:bookmarkEnd w:id="118"/>
    </w:p>
    <w:p w14:paraId="6B539949" w14:textId="77777777" w:rsidR="001723F5" w:rsidRPr="001723F5" w:rsidRDefault="001723F5" w:rsidP="001723F5">
      <w:pPr>
        <w:keepNext/>
        <w:spacing w:after="0" w:line="240" w:lineRule="auto"/>
        <w:rPr>
          <w:rFonts w:ascii="Times New Roman" w:eastAsia="Times New Roman" w:hAnsi="Times New Roman" w:cs="Times New Roman"/>
          <w:kern w:val="0"/>
          <w:sz w:val="20"/>
          <w:szCs w:val="20"/>
          <w:lang w:eastAsia="pl-PL"/>
          <w14:ligatures w14:val="none"/>
        </w:rPr>
      </w:pPr>
    </w:p>
    <w:p w14:paraId="012C85A7" w14:textId="77777777" w:rsidR="001723F5" w:rsidRPr="001723F5" w:rsidRDefault="001723F5" w:rsidP="001723F5">
      <w:pPr>
        <w:keepNext/>
        <w:numPr>
          <w:ilvl w:val="0"/>
          <w:numId w:val="10"/>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119" w:name="_Toc481994920"/>
      <w:bookmarkStart w:id="120" w:name="_Toc483467562"/>
      <w:bookmarkStart w:id="121" w:name="_Toc213228014"/>
      <w:r w:rsidRPr="001723F5">
        <w:rPr>
          <w:rFonts w:ascii="Times New Roman" w:eastAsia="Times New Roman" w:hAnsi="Times New Roman" w:cs="Times New Roman"/>
          <w:b/>
          <w:bCs/>
          <w:kern w:val="0"/>
          <w:sz w:val="24"/>
          <w:szCs w:val="24"/>
          <w:lang w:eastAsia="pl-PL"/>
          <w14:ligatures w14:val="none"/>
        </w:rPr>
        <w:t>Definicje i interpretacja</w:t>
      </w:r>
      <w:bookmarkEnd w:id="119"/>
      <w:bookmarkEnd w:id="120"/>
      <w:bookmarkEnd w:id="121"/>
    </w:p>
    <w:p w14:paraId="240FFC29" w14:textId="77777777" w:rsidR="001723F5" w:rsidRPr="001723F5" w:rsidRDefault="001723F5" w:rsidP="001723F5">
      <w:pPr>
        <w:keepNext/>
        <w:spacing w:after="0" w:line="240" w:lineRule="auto"/>
        <w:ind w:left="567"/>
        <w:rPr>
          <w:rFonts w:ascii="Times New Roman" w:eastAsia="Yu Mincho" w:hAnsi="Times New Roman" w:cs="Times New Roman"/>
          <w:b/>
          <w:kern w:val="0"/>
          <w:sz w:val="24"/>
          <w:szCs w:val="24"/>
          <w:lang w:eastAsia="en-GB"/>
          <w14:ligatures w14:val="none"/>
        </w:rPr>
      </w:pPr>
    </w:p>
    <w:p w14:paraId="144975FC" w14:textId="77777777" w:rsidR="001723F5" w:rsidRPr="001723F5" w:rsidRDefault="001723F5" w:rsidP="001723F5">
      <w:pPr>
        <w:numPr>
          <w:ilvl w:val="0"/>
          <w:numId w:val="11"/>
        </w:numPr>
        <w:spacing w:after="0" w:line="240" w:lineRule="auto"/>
        <w:contextualSpacing/>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Pojęcia użyte w Umowie mają następujące znaczenie:</w:t>
      </w:r>
    </w:p>
    <w:p w14:paraId="613FEF4B" w14:textId="77777777" w:rsidR="001723F5" w:rsidRPr="001723F5" w:rsidRDefault="001723F5" w:rsidP="001723F5">
      <w:pPr>
        <w:spacing w:after="120" w:line="240" w:lineRule="auto"/>
        <w:ind w:left="1134"/>
        <w:jc w:val="both"/>
        <w:rPr>
          <w:rFonts w:ascii="Times New Roman" w:eastAsia="Times New Roman" w:hAnsi="Times New Roman" w:cs="Times New Roman"/>
          <w:kern w:val="0"/>
          <w:sz w:val="24"/>
          <w:szCs w:val="24"/>
          <w:lang w:eastAsia="pl-PL"/>
          <w14:ligatures w14:val="none"/>
        </w:rPr>
      </w:pPr>
    </w:p>
    <w:p w14:paraId="6CCBEEEA"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Dokumentacja aplikacyjna</w:t>
      </w:r>
      <w:r w:rsidRPr="001723F5">
        <w:rPr>
          <w:rFonts w:ascii="Times New Roman" w:eastAsia="Times New Roman" w:hAnsi="Times New Roman" w:cs="Times New Roman"/>
          <w:kern w:val="0"/>
          <w:sz w:val="24"/>
          <w:szCs w:val="24"/>
          <w:lang w:eastAsia="ar-SA"/>
          <w14:ligatures w14:val="none"/>
        </w:rPr>
        <w:t xml:space="preserve"> – należy przez to rozumieć Wniosek o udzielenie Linii reporęczenieowej wraz z załącznikami i całość pozostałej dokumentacji niezbędnej do aplikowania o udzielenie Linii reporęczeniowej oraz niezbędnej do oceny zdolności operacyjnej Pośrednika Finansowego oraz jego sytuacji prawnej, a także </w:t>
      </w:r>
      <w:r w:rsidRPr="001723F5">
        <w:rPr>
          <w:rFonts w:ascii="Times New Roman" w:eastAsia="Times New Roman" w:hAnsi="Times New Roman" w:cs="Times New Roman"/>
          <w:i/>
          <w:iCs/>
          <w:kern w:val="0"/>
          <w:sz w:val="24"/>
          <w:szCs w:val="24"/>
          <w:lang w:eastAsia="ar-SA"/>
          <w14:ligatures w14:val="none"/>
        </w:rPr>
        <w:t>Zabezpieczenia</w:t>
      </w:r>
      <w:r w:rsidRPr="001723F5">
        <w:rPr>
          <w:rFonts w:ascii="Times New Roman" w:eastAsia="Times New Roman" w:hAnsi="Times New Roman" w:cs="Times New Roman"/>
          <w:kern w:val="0"/>
          <w:sz w:val="24"/>
          <w:szCs w:val="24"/>
          <w:lang w:eastAsia="ar-SA"/>
          <w14:ligatures w14:val="none"/>
        </w:rPr>
        <w:t xml:space="preserve">. </w:t>
      </w:r>
    </w:p>
    <w:p w14:paraId="6699874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Dzień Roboczy </w:t>
      </w:r>
      <w:r w:rsidRPr="001723F5">
        <w:rPr>
          <w:rFonts w:ascii="Times New Roman" w:eastAsia="Times New Roman" w:hAnsi="Times New Roman" w:cs="Times New Roman"/>
          <w:kern w:val="0"/>
          <w:sz w:val="24"/>
          <w:szCs w:val="24"/>
          <w:lang w:eastAsia="ar-SA"/>
          <w14:ligatures w14:val="none"/>
        </w:rPr>
        <w:t>– dzień niebędący dniem wolnym od pracy w rozumieniu przepisów ustawy z dnia 18 stycznia 1951 r. o dniach wolnych od pracy, jak też niebędący sobotą;</w:t>
      </w:r>
    </w:p>
    <w:p w14:paraId="2AE7D429" w14:textId="77777777" w:rsidR="001723F5" w:rsidRPr="001723F5" w:rsidRDefault="001723F5" w:rsidP="001723F5">
      <w:pPr>
        <w:numPr>
          <w:ilvl w:val="0"/>
          <w:numId w:val="4"/>
        </w:numPr>
        <w:tabs>
          <w:tab w:val="left" w:pos="1134"/>
        </w:tabs>
        <w:spacing w:after="12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Dzień Udostępnienia </w:t>
      </w:r>
      <w:r w:rsidRPr="001723F5">
        <w:rPr>
          <w:rFonts w:ascii="Times New Roman" w:eastAsia="Times New Roman" w:hAnsi="Times New Roman" w:cs="Times New Roman"/>
          <w:kern w:val="0"/>
          <w:sz w:val="24"/>
          <w:szCs w:val="24"/>
          <w:lang w:eastAsia="ar-SA"/>
          <w14:ligatures w14:val="none"/>
        </w:rPr>
        <w:t xml:space="preserve">– dzień udostępnienia Produktu Finansowego przez </w:t>
      </w:r>
      <w:bookmarkStart w:id="122" w:name="_Hlk200351906"/>
      <w:r w:rsidRPr="001723F5">
        <w:rPr>
          <w:rFonts w:ascii="Times New Roman" w:eastAsia="Times New Roman" w:hAnsi="Times New Roman" w:cs="Times New Roman"/>
          <w:kern w:val="0"/>
          <w:sz w:val="24"/>
          <w:szCs w:val="24"/>
          <w:lang w:eastAsia="ar-SA"/>
          <w14:ligatures w14:val="none"/>
        </w:rPr>
        <w:t>RFR</w:t>
      </w:r>
      <w:bookmarkEnd w:id="122"/>
      <w:r w:rsidRPr="001723F5">
        <w:rPr>
          <w:rFonts w:ascii="Times New Roman" w:eastAsia="Times New Roman" w:hAnsi="Times New Roman" w:cs="Times New Roman"/>
          <w:kern w:val="0"/>
          <w:sz w:val="24"/>
          <w:szCs w:val="24"/>
          <w:lang w:eastAsia="ar-SA"/>
          <w14:ligatures w14:val="none"/>
        </w:rPr>
        <w:t>, tj. dzień, w którym RFR udostępni Pośrednikowi Finansowemu środki przeznaczone na udzielanie wsparcia Odbiorcom Ostatecznym w formie Jednostkowych Poręczeń;</w:t>
      </w:r>
    </w:p>
    <w:p w14:paraId="1AC2FE2A" w14:textId="77777777" w:rsidR="001723F5" w:rsidRPr="001723F5" w:rsidRDefault="001723F5" w:rsidP="001723F5">
      <w:pPr>
        <w:numPr>
          <w:ilvl w:val="0"/>
          <w:numId w:val="4"/>
        </w:numPr>
        <w:tabs>
          <w:tab w:val="left" w:pos="1134"/>
        </w:tabs>
        <w:spacing w:after="12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Dysponent Środków Pieniężnych </w:t>
      </w:r>
      <w:r w:rsidRPr="001723F5">
        <w:rPr>
          <w:rFonts w:ascii="Times New Roman" w:eastAsia="Times New Roman" w:hAnsi="Times New Roman" w:cs="Times New Roman"/>
          <w:kern w:val="0"/>
          <w:sz w:val="24"/>
          <w:szCs w:val="24"/>
          <w:lang w:eastAsia="ar-SA"/>
          <w14:ligatures w14:val="none"/>
        </w:rPr>
        <w:t>– Zarząd Województwa</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Mazowieckiego, działający w imieniu i na rzecz Województwa Mazowieckiego;</w:t>
      </w:r>
    </w:p>
    <w:p w14:paraId="459D5FDC"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Instytucja Finansowa </w:t>
      </w:r>
      <w:r w:rsidRPr="001723F5">
        <w:rPr>
          <w:rFonts w:ascii="Times New Roman" w:eastAsia="Times New Roman" w:hAnsi="Times New Roman" w:cs="Times New Roman"/>
          <w:kern w:val="0"/>
          <w:sz w:val="24"/>
          <w:szCs w:val="24"/>
          <w:lang w:eastAsia="ar-SA"/>
          <w14:ligatures w14:val="none"/>
        </w:rPr>
        <w:t>– bank krajowy lub instytucja kredytowa w rozumieniu Prawa Bankowego lub inny podmiot finansowy, z którym Pośrednik Finansowy zawarł Umowę o współpracy i który zawarł z Odbiorcą Ostatecznym Umowę transakcji (jak zdefiniowano w </w:t>
      </w:r>
      <w:r w:rsidRPr="001723F5">
        <w:rPr>
          <w:rFonts w:ascii="Times New Roman" w:eastAsia="Times New Roman" w:hAnsi="Times New Roman" w:cs="Times New Roman"/>
          <w:b/>
          <w:bCs/>
          <w:kern w:val="0"/>
          <w:sz w:val="24"/>
          <w:szCs w:val="24"/>
          <w:lang w:eastAsia="ar-SA"/>
          <w14:ligatures w14:val="none"/>
        </w:rPr>
        <w:t>Załączniku 1</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 zabezpieczoną Jednostkowym Poręczeniem;</w:t>
      </w:r>
    </w:p>
    <w:p w14:paraId="4173432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Inna Instytucja</w:t>
      </w:r>
      <w:r w:rsidRPr="001723F5">
        <w:rPr>
          <w:rFonts w:ascii="Times New Roman" w:eastAsia="Times New Roman" w:hAnsi="Times New Roman" w:cs="Times New Roman"/>
          <w:kern w:val="0"/>
          <w:sz w:val="24"/>
          <w:szCs w:val="24"/>
          <w:lang w:eastAsia="ar-SA"/>
          <w14:ligatures w14:val="none"/>
        </w:rPr>
        <w:t xml:space="preserve"> – podmiot, który wymaga wniesienia wadium, ustanowienia zabezpieczenia należytego wykonania umowy, usunięcia wad i usterek lub zwrotu zaliczki, na rzecz którego Pośrednik Finansowy ustanowił Jednostkowe Poręczenie;</w:t>
      </w:r>
    </w:p>
    <w:p w14:paraId="7DE40CE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Istotny Negatywny Wpływ </w:t>
      </w:r>
      <w:r w:rsidRPr="001723F5">
        <w:rPr>
          <w:rFonts w:ascii="Times New Roman" w:eastAsia="Times New Roman" w:hAnsi="Times New Roman" w:cs="Times New Roman"/>
          <w:kern w:val="0"/>
          <w:sz w:val="24"/>
          <w:szCs w:val="24"/>
          <w:lang w:eastAsia="ar-SA"/>
          <w14:ligatures w14:val="none"/>
        </w:rPr>
        <w:t>– istotny negatywny</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wpływ na, lub istotną negatywną zmianę w:</w:t>
      </w:r>
    </w:p>
    <w:p w14:paraId="30CFDCAD" w14:textId="77777777" w:rsidR="001723F5" w:rsidRPr="001723F5" w:rsidRDefault="001723F5" w:rsidP="001723F5">
      <w:pPr>
        <w:numPr>
          <w:ilvl w:val="0"/>
          <w:numId w:val="54"/>
        </w:numPr>
        <w:spacing w:after="12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sytuacji finansowej Pośrednika Finansowego; lub</w:t>
      </w:r>
    </w:p>
    <w:p w14:paraId="31519BE9" w14:textId="77777777" w:rsidR="001723F5" w:rsidRPr="001723F5" w:rsidRDefault="001723F5" w:rsidP="001723F5">
      <w:pPr>
        <w:numPr>
          <w:ilvl w:val="0"/>
          <w:numId w:val="54"/>
        </w:numPr>
        <w:spacing w:after="12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zdolności Pośrednika Finansowego do wykonywania zobowiązań wynikających z Umowy;</w:t>
      </w:r>
    </w:p>
    <w:p w14:paraId="22D702ED"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Jednostkowe Poręczenie </w:t>
      </w:r>
      <w:r w:rsidRPr="001723F5">
        <w:rPr>
          <w:rFonts w:ascii="Times New Roman" w:eastAsia="Times New Roman" w:hAnsi="Times New Roman" w:cs="Times New Roman"/>
          <w:kern w:val="0"/>
          <w:sz w:val="24"/>
          <w:szCs w:val="24"/>
          <w:lang w:eastAsia="ar-SA"/>
          <w14:ligatures w14:val="none"/>
        </w:rPr>
        <w:t>– poręczenie udzielone Instytucji Finansowej lub Innej Instytucji przez Pośrednika Finansowego, na warunkach określonych w Umowie, stanowiące zabezpieczenie spłaty zobowiązań Odbiorcy Ostatecznego wynikających z Umowy Transakcji. Udzielenie poręczenia następuje poprzez: (i) zawarcie przez Pośrednika Finansowego z Odbiorcą Ostatecznym Umowy Operacyjnej II stopnia, (ii) złożenie Instytucji Finansowej lub Innej Instytucji „Oświadczenia o udzieleniu Poręczenia” oraz (iii) wpisania do Portfela Jednostkowych Poręczeń;</w:t>
      </w:r>
    </w:p>
    <w:p w14:paraId="2D980A4D" w14:textId="77777777" w:rsidR="001723F5" w:rsidRPr="001723F5" w:rsidRDefault="001723F5" w:rsidP="001723F5">
      <w:pPr>
        <w:tabs>
          <w:tab w:val="left" w:pos="1134"/>
        </w:tabs>
        <w:spacing w:after="120" w:line="240" w:lineRule="auto"/>
        <w:ind w:left="1134" w:right="20"/>
        <w:jc w:val="both"/>
        <w:rPr>
          <w:rFonts w:ascii="Times New Roman" w:eastAsia="Times New Roman" w:hAnsi="Times New Roman" w:cs="Times New Roman"/>
          <w:kern w:val="0"/>
          <w:sz w:val="24"/>
          <w:szCs w:val="24"/>
          <w:lang w:eastAsia="ar-SA"/>
          <w14:ligatures w14:val="none"/>
        </w:rPr>
      </w:pPr>
    </w:p>
    <w:p w14:paraId="3CCFFB6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Jednostkowe Reporęczenie </w:t>
      </w:r>
      <w:r w:rsidRPr="001723F5">
        <w:rPr>
          <w:rFonts w:ascii="Times New Roman" w:eastAsia="Times New Roman" w:hAnsi="Times New Roman" w:cs="Times New Roman"/>
          <w:kern w:val="0"/>
          <w:sz w:val="24"/>
          <w:szCs w:val="24"/>
          <w:lang w:eastAsia="ar-SA"/>
          <w14:ligatures w14:val="none"/>
        </w:rPr>
        <w:t>– zobowiązanie RFR do wypłaty środków finansowych na rzecz Pośrednika Finansowego tytułem udzielonego Reporęczenia ze środków Linii Reporęczeniowej, w przypadku zgłoszenia przeciwko Pośrednikowi Finansowemu roszczenia przez Instytucję Finansową lub Inną Instytucję z tytułu Jednostkowego Poręczenia i dokonania przez PF płatności z tytułu tego roszczenia, spełniające warunki określone w Umowie do wysokości Kapitału Reporęczeniowego, nie więcej niż do Pułapu Wypłat;</w:t>
      </w:r>
    </w:p>
    <w:p w14:paraId="11EC403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lastRenderedPageBreak/>
        <w:t>Kapitał Reporęczeniowy</w:t>
      </w:r>
      <w:r w:rsidRPr="001723F5">
        <w:rPr>
          <w:rFonts w:ascii="Times New Roman" w:eastAsia="Times New Roman" w:hAnsi="Times New Roman" w:cs="Times New Roman"/>
          <w:kern w:val="0"/>
          <w:sz w:val="24"/>
          <w:szCs w:val="24"/>
          <w:lang w:eastAsia="pl-PL"/>
          <w14:ligatures w14:val="none"/>
        </w:rPr>
        <w:t xml:space="preserve"> – maksymalna kwota środków przewidzianych przez RFR w ramach Limitu Reporęczenia z przeznaczeniem na ewentualne wypłaty środków z tytułu Jednostkowych Reporęczeń, której wysokość jest określona w Metryce Produktu;</w:t>
      </w:r>
    </w:p>
    <w:p w14:paraId="2F682E63" w14:textId="77777777" w:rsidR="001723F5" w:rsidRPr="001723F5" w:rsidRDefault="001723F5" w:rsidP="001723F5">
      <w:pPr>
        <w:numPr>
          <w:ilvl w:val="0"/>
          <w:numId w:val="4"/>
        </w:numPr>
        <w:spacing w:after="120" w:line="240" w:lineRule="auto"/>
        <w:ind w:left="1134"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kern w:val="0"/>
          <w:sz w:val="24"/>
          <w:szCs w:val="24"/>
          <w:lang w:eastAsia="pl-PL"/>
          <w14:ligatures w14:val="none"/>
        </w:rPr>
        <w:t xml:space="preserve">Kodeks cywilny </w:t>
      </w:r>
      <w:r w:rsidRPr="001723F5">
        <w:rPr>
          <w:rFonts w:ascii="Times New Roman" w:eastAsia="Times New Roman" w:hAnsi="Times New Roman" w:cs="Times New Roman"/>
          <w:kern w:val="0"/>
          <w:sz w:val="24"/>
          <w:szCs w:val="24"/>
          <w:lang w:eastAsia="pl-PL"/>
          <w14:ligatures w14:val="none"/>
        </w:rPr>
        <w:t>–</w:t>
      </w:r>
      <w:r w:rsidRPr="001723F5">
        <w:rPr>
          <w:rFonts w:ascii="Times New Roman" w:eastAsia="Times New Roman" w:hAnsi="Times New Roman" w:cs="Times New Roman"/>
          <w:b/>
          <w:kern w:val="0"/>
          <w:sz w:val="24"/>
          <w:szCs w:val="24"/>
          <w:lang w:eastAsia="pl-PL"/>
          <w14:ligatures w14:val="none"/>
        </w:rPr>
        <w:t xml:space="preserve"> </w:t>
      </w:r>
      <w:r w:rsidRPr="001723F5">
        <w:rPr>
          <w:rFonts w:ascii="Times New Roman" w:eastAsia="Times New Roman" w:hAnsi="Times New Roman" w:cs="Times New Roman"/>
          <w:kern w:val="0"/>
          <w:sz w:val="24"/>
          <w:szCs w:val="24"/>
          <w:lang w:eastAsia="pl-PL"/>
          <w14:ligatures w14:val="none"/>
        </w:rPr>
        <w:t>ustawa z dnia 23 kwietnia 1964 r. - Kodeks cywilny (tekst jednolity - Dz. U. z 2024 r.  poz. 1061);</w:t>
      </w:r>
    </w:p>
    <w:p w14:paraId="4AC84C7A" w14:textId="77777777" w:rsidR="001723F5" w:rsidRPr="001723F5" w:rsidRDefault="001723F5" w:rsidP="001723F5">
      <w:pPr>
        <w:numPr>
          <w:ilvl w:val="0"/>
          <w:numId w:val="4"/>
        </w:numPr>
        <w:spacing w:after="120" w:line="240" w:lineRule="auto"/>
        <w:ind w:left="1134"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t>Koszty Linii Reporęczeniowej</w:t>
      </w:r>
      <w:r w:rsidRPr="001723F5">
        <w:rPr>
          <w:rFonts w:ascii="Times New Roman" w:eastAsia="Times New Roman" w:hAnsi="Times New Roman" w:cs="Times New Roman"/>
          <w:kern w:val="0"/>
          <w:sz w:val="24"/>
          <w:szCs w:val="24"/>
          <w:lang w:eastAsia="pl-PL"/>
          <w14:ligatures w14:val="none"/>
        </w:rPr>
        <w:t xml:space="preserve"> – Udział w Przychodach albo Opłata cykliczna, odsetki za opóźnienie we wniesieniu Udziału w Przychodach/Opłaty cyklicznej i spłacie innych zobowiązań, opłaty i prowizje określone przez RFR w Umowie, a także wszelkie koszty związane z dochodzeniem roszczeń;</w:t>
      </w:r>
    </w:p>
    <w:p w14:paraId="012ACD39"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Limit Reporęczenia</w:t>
      </w:r>
      <w:r w:rsidRPr="001723F5">
        <w:rPr>
          <w:rFonts w:ascii="Times New Roman" w:eastAsia="Times New Roman" w:hAnsi="Times New Roman" w:cs="Times New Roman"/>
          <w:kern w:val="0"/>
          <w:sz w:val="24"/>
          <w:szCs w:val="24"/>
          <w:lang w:eastAsia="ar-SA"/>
          <w14:ligatures w14:val="none"/>
        </w:rPr>
        <w:t xml:space="preserve"> – limit Produktu Finansowego, tj. kwota środków finansowych udostępnionych Pośrednikowi Finansowemu na podstawie Umowy w celu realizacji Operacji II Stopnia, stanowiąca maksymalną łączną wartość Jednostkowych Reporęczeń, których RFR może udzielić Pośrednikowi Finansowemu na zabezpieczenie Jednostkowych Poręczęń, której wysokość jest </w:t>
      </w:r>
      <w:r w:rsidRPr="001723F5">
        <w:rPr>
          <w:rFonts w:ascii="Times New Roman" w:eastAsia="Times New Roman" w:hAnsi="Times New Roman" w:cs="Calibri"/>
          <w:kern w:val="0"/>
          <w:sz w:val="24"/>
          <w:szCs w:val="24"/>
          <w:lang w:eastAsia="ar-SA"/>
          <w14:ligatures w14:val="none"/>
        </w:rPr>
        <w:t>określona w Metryce Produktu</w:t>
      </w:r>
      <w:r w:rsidRPr="001723F5">
        <w:rPr>
          <w:rFonts w:ascii="Times New Roman" w:eastAsia="Times New Roman" w:hAnsi="Times New Roman" w:cs="Times New Roman"/>
          <w:kern w:val="0"/>
          <w:sz w:val="24"/>
          <w:szCs w:val="24"/>
          <w:lang w:eastAsia="ar-SA"/>
          <w14:ligatures w14:val="none"/>
        </w:rPr>
        <w:t>;</w:t>
      </w:r>
    </w:p>
    <w:p w14:paraId="620FC29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bookmarkStart w:id="123" w:name="page6"/>
      <w:bookmarkEnd w:id="123"/>
      <w:r w:rsidRPr="001723F5">
        <w:rPr>
          <w:rFonts w:ascii="Times New Roman" w:eastAsia="Times New Roman" w:hAnsi="Times New Roman" w:cs="Times New Roman"/>
          <w:b/>
          <w:bCs/>
          <w:kern w:val="0"/>
          <w:sz w:val="24"/>
          <w:szCs w:val="24"/>
          <w:lang w:eastAsia="ar-SA"/>
          <w14:ligatures w14:val="none"/>
        </w:rPr>
        <w:t>Linia Reporęczeniowa</w:t>
      </w:r>
      <w:r w:rsidRPr="001723F5">
        <w:rPr>
          <w:rFonts w:ascii="Times New Roman" w:eastAsia="Times New Roman" w:hAnsi="Times New Roman" w:cs="Times New Roman"/>
          <w:kern w:val="0"/>
          <w:sz w:val="24"/>
          <w:szCs w:val="24"/>
          <w:lang w:eastAsia="ar-SA"/>
          <w14:ligatures w14:val="none"/>
        </w:rPr>
        <w:t xml:space="preserve"> – produkt nieprzepływowy udzielany Pośrednikom Finansowym ze środków powierzonych RFR w celu zabezpieczenia Jednostkowych Poręczeń udzielanych przez PF Odbiorcom Ostatecznym z województwa mazowieckiego na warunkach określonych w Regulaminie, Metryce Produktu i Umowie; </w:t>
      </w:r>
    </w:p>
    <w:p w14:paraId="11A84418" w14:textId="77777777" w:rsidR="001723F5" w:rsidRPr="001723F5" w:rsidRDefault="001723F5" w:rsidP="001723F5">
      <w:pPr>
        <w:numPr>
          <w:ilvl w:val="0"/>
          <w:numId w:val="4"/>
        </w:numPr>
        <w:spacing w:after="120" w:line="240" w:lineRule="auto"/>
        <w:ind w:left="1134" w:hanging="567"/>
        <w:jc w:val="both"/>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t>Metryka Produktu Finansowego / Metryka Produktu</w:t>
      </w:r>
      <w:r w:rsidRPr="001723F5">
        <w:rPr>
          <w:rFonts w:ascii="Times New Roman" w:eastAsia="Times New Roman" w:hAnsi="Times New Roman" w:cs="Times New Roman"/>
          <w:kern w:val="0"/>
          <w:sz w:val="24"/>
          <w:szCs w:val="24"/>
          <w:lang w:eastAsia="pl-PL"/>
          <w14:ligatures w14:val="none"/>
        </w:rPr>
        <w:t xml:space="preserve"> – metryka Produktu Finansowego stanowiąca </w:t>
      </w:r>
      <w:r w:rsidRPr="001723F5">
        <w:rPr>
          <w:rFonts w:ascii="Times New Roman" w:eastAsia="Times New Roman" w:hAnsi="Times New Roman" w:cs="Times New Roman"/>
          <w:b/>
          <w:bCs/>
          <w:kern w:val="0"/>
          <w:sz w:val="24"/>
          <w:szCs w:val="24"/>
          <w:lang w:eastAsia="pl-PL"/>
          <w14:ligatures w14:val="none"/>
        </w:rPr>
        <w:t>Załącznik 1</w:t>
      </w:r>
      <w:r w:rsidRPr="001723F5">
        <w:rPr>
          <w:rFonts w:ascii="Times New Roman" w:eastAsia="Times New Roman" w:hAnsi="Times New Roman" w:cs="Times New Roman"/>
          <w:kern w:val="0"/>
          <w:sz w:val="24"/>
          <w:szCs w:val="24"/>
          <w:lang w:eastAsia="pl-PL"/>
          <w14:ligatures w14:val="none"/>
        </w:rPr>
        <w:t xml:space="preserve"> (</w:t>
      </w:r>
      <w:r w:rsidRPr="001723F5">
        <w:rPr>
          <w:rFonts w:ascii="Times New Roman" w:eastAsia="Times New Roman" w:hAnsi="Times New Roman" w:cs="Times New Roman"/>
          <w:i/>
          <w:iCs/>
          <w:kern w:val="0"/>
          <w:sz w:val="24"/>
          <w:szCs w:val="24"/>
          <w:lang w:eastAsia="pl-PL"/>
          <w14:ligatures w14:val="none"/>
        </w:rPr>
        <w:t>Metryka Produktu Finansowego</w:t>
      </w:r>
      <w:r w:rsidRPr="001723F5">
        <w:rPr>
          <w:rFonts w:ascii="Times New Roman" w:eastAsia="Times New Roman" w:hAnsi="Times New Roman" w:cs="Times New Roman"/>
          <w:kern w:val="0"/>
          <w:sz w:val="24"/>
          <w:szCs w:val="24"/>
          <w:lang w:eastAsia="pl-PL"/>
          <w14:ligatures w14:val="none"/>
        </w:rPr>
        <w:t>) do Umowy;</w:t>
      </w:r>
    </w:p>
    <w:p w14:paraId="7F48FE9E"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Naruszenie</w:t>
      </w:r>
      <w:r w:rsidRPr="001723F5">
        <w:rPr>
          <w:rFonts w:ascii="Times New Roman" w:eastAsia="Times New Roman" w:hAnsi="Times New Roman" w:cs="Times New Roman"/>
          <w:kern w:val="0"/>
          <w:sz w:val="24"/>
          <w:szCs w:val="24"/>
          <w:lang w:eastAsia="ar-SA"/>
          <w14:ligatures w14:val="none"/>
        </w:rPr>
        <w:t xml:space="preserve"> – jakiekolwiek naruszenie prawa unijnego lub krajowego, w tym niewykonanie lub nienależyte wykonanie odpowiednio Umowy lub Umowy Operacyjnej II stopnia, przez (i) Pośrednika Finansowego lub (ii) Odbiorcy Ostatecznego, o którym Pośrednik Finansowy wie lub powinien wiedzieć wykonując z należytą starannością swoje zobowiązania w stosunku do Odbiorców Ostatecznych wynikające z Umowy i/lub Umowy Operacyjnej II Stopnia, jak też jakiekolwiek inne działanie lub zaniechanie Pośrednika Finansowego lub Odbiorcy Ostatecznego związane z wykonaniem  Umowy lub Umów Operacyjnych II Stopnia sprzeczne z prawem krajowym lub unijnym, które powoduje lub mogłoby spowodować szkodę w budżecie państwa poprzez obciążenie budżetu państwa nieuzasadnionym wydatkiem środków publicznych lub mogłoby spowodować, że środki zaangażowane w Umowę lub Umowę Operacyjną II stopnia zostały wykorzystane niezgodnie z przeznaczeniem;</w:t>
      </w:r>
      <w:r w:rsidRPr="001723F5">
        <w:rPr>
          <w:rFonts w:ascii="Calibri" w:eastAsia="Times New Roman" w:hAnsi="Calibri" w:cs="Calibri"/>
          <w:b/>
          <w:kern w:val="0"/>
          <w:lang w:eastAsia="ar-SA"/>
          <w14:ligatures w14:val="none"/>
        </w:rPr>
        <w:t xml:space="preserve"> </w:t>
      </w:r>
    </w:p>
    <w:p w14:paraId="2E5CF28E"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kern w:val="0"/>
          <w:sz w:val="24"/>
          <w:szCs w:val="24"/>
          <w:lang w:eastAsia="ar-SA"/>
          <w14:ligatures w14:val="none"/>
        </w:rPr>
      </w:pPr>
      <w:bookmarkStart w:id="124" w:name="_Hlk201748903"/>
      <w:r w:rsidRPr="001723F5">
        <w:rPr>
          <w:rFonts w:ascii="Times New Roman" w:eastAsia="Times New Roman" w:hAnsi="Times New Roman" w:cs="Times New Roman"/>
          <w:b/>
          <w:kern w:val="0"/>
          <w:sz w:val="24"/>
          <w:szCs w:val="24"/>
          <w:lang w:eastAsia="ar-SA"/>
          <w14:ligatures w14:val="none"/>
        </w:rPr>
        <w:t xml:space="preserve">Odbiorca Ostateczny </w:t>
      </w:r>
      <w:r w:rsidRPr="001723F5">
        <w:rPr>
          <w:rFonts w:ascii="Times New Roman" w:eastAsia="Times New Roman" w:hAnsi="Times New Roman" w:cs="Times New Roman"/>
          <w:kern w:val="0"/>
          <w:sz w:val="24"/>
          <w:szCs w:val="24"/>
          <w:lang w:eastAsia="ar-SA"/>
          <w14:ligatures w14:val="none"/>
        </w:rPr>
        <w:t>– podmiot, które spełni warunki określone w Metryce Produktu Finansowego i zawrze z Pośrednikiem Finansowym Umowę Operacyjną II Stopnia, w ramach której będzie realizowana Operacja II Stopnia;</w:t>
      </w:r>
    </w:p>
    <w:bookmarkEnd w:id="124"/>
    <w:p w14:paraId="3ED1EE81"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Okres Wykorzystania Limitu Reporęczenia</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b/>
          <w:bCs/>
          <w:kern w:val="0"/>
          <w:sz w:val="24"/>
          <w:szCs w:val="24"/>
          <w:lang w:eastAsia="ar-SA"/>
          <w14:ligatures w14:val="none"/>
        </w:rPr>
        <w:t>/ Okres Budowy Portfela</w:t>
      </w:r>
      <w:r w:rsidRPr="001723F5">
        <w:rPr>
          <w:rFonts w:ascii="Times New Roman" w:eastAsia="Times New Roman" w:hAnsi="Times New Roman" w:cs="Times New Roman"/>
          <w:kern w:val="0"/>
          <w:sz w:val="24"/>
          <w:szCs w:val="24"/>
          <w:lang w:eastAsia="ar-SA"/>
          <w14:ligatures w14:val="none"/>
        </w:rPr>
        <w:t xml:space="preserve"> – okres, w jakim Pośrednik Finansowy może udzielać wsparcia Odbiorcom Ostatecznym poprzez udzielanie Jednostkowych Poręczeń objętych Reporęczeniem w ramach Limitu Reporęczenia, tj. okres wskazany w pkt. 4.3. lit. b) Umowy;</w:t>
      </w:r>
    </w:p>
    <w:p w14:paraId="16B79831"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Okres Wygaszania Portfela</w:t>
      </w:r>
      <w:r w:rsidRPr="001723F5">
        <w:rPr>
          <w:rFonts w:ascii="Times New Roman" w:eastAsia="Times New Roman" w:hAnsi="Times New Roman" w:cs="Times New Roman"/>
          <w:kern w:val="0"/>
          <w:sz w:val="24"/>
          <w:szCs w:val="24"/>
          <w:lang w:eastAsia="ar-SA"/>
          <w14:ligatures w14:val="none"/>
        </w:rPr>
        <w:t xml:space="preserve"> – okres, o którym mowa w pkt. 4.3. lit. c) Umowy;</w:t>
      </w:r>
    </w:p>
    <w:p w14:paraId="1C5654AA"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lastRenderedPageBreak/>
        <w:t>Operacja</w:t>
      </w:r>
      <w:r w:rsidRPr="001723F5">
        <w:rPr>
          <w:rFonts w:ascii="Times New Roman" w:eastAsia="Times New Roman" w:hAnsi="Times New Roman" w:cs="Times New Roman"/>
          <w:kern w:val="0"/>
          <w:sz w:val="24"/>
          <w:szCs w:val="24"/>
          <w:lang w:eastAsia="ar-SA"/>
          <w14:ligatures w14:val="none"/>
        </w:rPr>
        <w:t xml:space="preserve"> – Operacja I Stopnia oraz Operacja II Stopnia; ilekroć mowa w Umowie o Operacji, należy przez to rozumieć łącznie Operację I Stopnia i Operacje II Stopnia;</w:t>
      </w:r>
    </w:p>
    <w:p w14:paraId="36FAAE7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Operacja I Stopnia</w:t>
      </w:r>
      <w:r w:rsidRPr="001723F5">
        <w:rPr>
          <w:rFonts w:ascii="Times New Roman" w:eastAsia="Times New Roman" w:hAnsi="Times New Roman" w:cs="Times New Roman"/>
          <w:kern w:val="0"/>
          <w:sz w:val="24"/>
          <w:szCs w:val="24"/>
          <w:lang w:eastAsia="ar-SA"/>
          <w14:ligatures w14:val="none"/>
        </w:rPr>
        <w:t xml:space="preserve"> – udostępnienie Pośrednikowi Finansowemu przez RFR na mocy Umowy i na warunkach w niej określonych, Produktu Finansowego, z przeznaczeniem na udzielanie przez Pośrednika Finansowego Jednostkowych Poręczeń na rzecz Odbiorców Ostatecznych w ramach Operacji II Stopnia;</w:t>
      </w:r>
      <w:bookmarkStart w:id="125" w:name="page7"/>
      <w:bookmarkEnd w:id="125"/>
    </w:p>
    <w:p w14:paraId="4A03C141"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Operacja II Stopnia</w:t>
      </w:r>
      <w:r w:rsidRPr="001723F5">
        <w:rPr>
          <w:rFonts w:ascii="Times New Roman" w:eastAsia="Times New Roman" w:hAnsi="Times New Roman" w:cs="Times New Roman"/>
          <w:kern w:val="0"/>
          <w:sz w:val="24"/>
          <w:szCs w:val="24"/>
          <w:lang w:eastAsia="ar-SA"/>
          <w14:ligatures w14:val="none"/>
        </w:rPr>
        <w:t xml:space="preserve"> – wsparcie przez Pośrednika Finansowego Odbiorcy Ostatecznego poprzez dokonanie wyboru Odbiorcy Ostatecznego oraz udostępnienie mu Jednostkowego Poręczenia na podstawie zawartej z nim Umowy Operacyjnej II Stopnia;</w:t>
      </w:r>
    </w:p>
    <w:p w14:paraId="0D19B30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Opłata cykliczna </w:t>
      </w:r>
      <w:r w:rsidRPr="001723F5">
        <w:rPr>
          <w:rFonts w:ascii="Times New Roman" w:eastAsia="Times New Roman" w:hAnsi="Times New Roman" w:cs="Times New Roman"/>
          <w:kern w:val="0"/>
          <w:sz w:val="24"/>
          <w:szCs w:val="24"/>
          <w:lang w:eastAsia="ar-SA"/>
          <w14:ligatures w14:val="none"/>
        </w:rPr>
        <w:t>– opłata pobierana od Pośrednika Finansowego za przyznany Limit Reporęczenia w wysokości i terminach określonych w Metryce Produktu i Umowie;</w:t>
      </w:r>
    </w:p>
    <w:p w14:paraId="2DF5FA45"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Oświadczenie dotyczące opłaty cyklicznej </w:t>
      </w:r>
      <w:r w:rsidRPr="001723F5">
        <w:rPr>
          <w:rFonts w:ascii="Times New Roman" w:eastAsia="Times New Roman" w:hAnsi="Times New Roman" w:cs="Times New Roman"/>
          <w:bCs/>
          <w:kern w:val="0"/>
          <w:sz w:val="24"/>
          <w:szCs w:val="24"/>
          <w:lang w:eastAsia="ar-SA"/>
          <w14:ligatures w14:val="none"/>
        </w:rPr>
        <w:t>- należy przez to rozumieć oświadczenie składane przez PF każdorazowo przed dokonaniem płatności Opłaty cyklicznej, zgodnie ze wzorem stanowiącym załącznik do Umowy;</w:t>
      </w:r>
    </w:p>
    <w:p w14:paraId="508F040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Portfel Jednostkowych Poręczeń</w:t>
      </w:r>
      <w:r w:rsidRPr="001723F5">
        <w:rPr>
          <w:rFonts w:ascii="Times New Roman" w:eastAsia="Times New Roman" w:hAnsi="Times New Roman" w:cs="Times New Roman"/>
          <w:kern w:val="0"/>
          <w:sz w:val="24"/>
          <w:szCs w:val="24"/>
          <w:lang w:eastAsia="ar-SA"/>
          <w14:ligatures w14:val="none"/>
        </w:rPr>
        <w:t xml:space="preserve"> – zbiór wszystkich zgłoszonych RFR Jednostkowych Poręczeń udzielonych przez Pośrednika Finansowego na rzecz Odbiorców Ostatecznych i spełniających wymogi określone w Umowie;</w:t>
      </w:r>
    </w:p>
    <w:p w14:paraId="199A6E0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Pośrednik Finansowy/ PF</w:t>
      </w:r>
      <w:r w:rsidRPr="001723F5">
        <w:rPr>
          <w:rFonts w:ascii="Times New Roman" w:eastAsia="Times New Roman" w:hAnsi="Times New Roman" w:cs="Times New Roman"/>
          <w:kern w:val="0"/>
          <w:sz w:val="24"/>
          <w:szCs w:val="24"/>
          <w:lang w:eastAsia="ar-SA"/>
          <w14:ligatures w14:val="none"/>
        </w:rPr>
        <w:t xml:space="preserve"> – </w:t>
      </w:r>
      <w:r w:rsidRPr="001723F5">
        <w:rPr>
          <w:rFonts w:ascii="Times New Roman" w:eastAsia="Times New Roman" w:hAnsi="Times New Roman" w:cs="Times New Roman"/>
          <w:kern w:val="0"/>
          <w:sz w:val="24"/>
          <w:szCs w:val="24"/>
          <w:highlight w:val="yellow"/>
          <w:lang w:eastAsia="ar-SA"/>
          <w14:ligatures w14:val="none"/>
        </w:rPr>
        <w:t>[●]</w:t>
      </w:r>
    </w:p>
    <w:p w14:paraId="547B516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Prawo Bankowe</w:t>
      </w:r>
      <w:r w:rsidRPr="001723F5">
        <w:rPr>
          <w:rFonts w:ascii="Times New Roman" w:eastAsia="Times New Roman" w:hAnsi="Times New Roman" w:cs="Times New Roman"/>
          <w:kern w:val="0"/>
          <w:sz w:val="24"/>
          <w:szCs w:val="24"/>
          <w:lang w:eastAsia="ar-SA"/>
          <w14:ligatures w14:val="none"/>
        </w:rPr>
        <w:t xml:space="preserve"> – ustawa z dnia 29 sierpnia 1997 r. – Prawo Bankowe (t.j. - Dz. U. 2024 r.  poz.  1646);</w:t>
      </w:r>
    </w:p>
    <w:p w14:paraId="19EE3D2D"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Produkt Finansowy / Reporęczenie – </w:t>
      </w:r>
      <w:r w:rsidRPr="001723F5">
        <w:rPr>
          <w:rFonts w:ascii="Times New Roman" w:eastAsia="Times New Roman" w:hAnsi="Times New Roman" w:cs="Times New Roman"/>
          <w:kern w:val="0"/>
          <w:sz w:val="24"/>
          <w:szCs w:val="24"/>
          <w:lang w:eastAsia="ar-SA"/>
          <w14:ligatures w14:val="none"/>
        </w:rPr>
        <w:t>produkt finansowy udostępniony przez RFR Pośrednikowi Finansowemu na podstawie Umowy i na warunkach w niej określonych w postaci Limitu Reporęczenia i Kapitału Reporęczeniowego, finansowanego ze środków Regionalnego Funduszu Rozwoju w celu udzielania przez Pośrednika Finansowego Odbiorcom Ostatecznym Jednostkowych Poręczeń objętych Jednostkowymi Reporęczeniami;</w:t>
      </w:r>
    </w:p>
    <w:p w14:paraId="63ADA4A3"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Przychody z Operacji II Stopnia</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b/>
          <w:bCs/>
          <w:kern w:val="0"/>
          <w:sz w:val="24"/>
          <w:szCs w:val="24"/>
          <w:lang w:eastAsia="ar-SA"/>
          <w14:ligatures w14:val="none"/>
        </w:rPr>
        <w:t>/ Przychody</w:t>
      </w:r>
      <w:r w:rsidRPr="001723F5">
        <w:rPr>
          <w:rFonts w:ascii="Times New Roman" w:eastAsia="Times New Roman" w:hAnsi="Times New Roman" w:cs="Times New Roman"/>
          <w:kern w:val="0"/>
          <w:sz w:val="24"/>
          <w:szCs w:val="24"/>
          <w:lang w:eastAsia="ar-SA"/>
          <w14:ligatures w14:val="none"/>
        </w:rPr>
        <w:t xml:space="preserve"> – wszelkie przychody uzyskane przez Pośrednika Finansowego w ramach realizacji Operacji II Stopnia na podstawie Umowy oraz na podstawie Umowy Operacyjnej II Stopnia dla danego Jednostkowego Poręczenia, o których mowa w pkt. 12 Umowy, w Metryce Produktu Finansowego oraz </w:t>
      </w:r>
      <w:r w:rsidRPr="001723F5">
        <w:rPr>
          <w:rFonts w:ascii="Times New Roman" w:eastAsia="Times New Roman" w:hAnsi="Times New Roman" w:cs="Times New Roman"/>
          <w:b/>
          <w:bCs/>
          <w:kern w:val="0"/>
          <w:sz w:val="24"/>
          <w:szCs w:val="24"/>
          <w:lang w:eastAsia="ar-SA"/>
          <w14:ligatures w14:val="none"/>
        </w:rPr>
        <w:t>Załączniku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1791F163"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Pułap wypłat (CAP) </w:t>
      </w:r>
      <w:r w:rsidRPr="001723F5">
        <w:rPr>
          <w:rFonts w:ascii="Times New Roman" w:eastAsia="Times New Roman" w:hAnsi="Times New Roman" w:cs="Times New Roman"/>
          <w:kern w:val="0"/>
          <w:sz w:val="24"/>
          <w:szCs w:val="24"/>
          <w:lang w:eastAsia="ar-SA"/>
          <w14:ligatures w14:val="none"/>
        </w:rPr>
        <w:t>– maksymalna określona procentowo wartość możliwych wypłat Jednostkowych Reporęczeń w ramach Limitu Reporęczenia udostępnionego Pośrednikowi Finansowemu w ramach Linii Reporęczeniowej (tożsama z wartością Kapitału Reporęczeniowego), której wartość określono w Metryce Produktu;</w:t>
      </w:r>
    </w:p>
    <w:p w14:paraId="54E6133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Rachunek Bankowy Regionalnego Funduszu Rozwoju</w:t>
      </w:r>
      <w:r w:rsidRPr="001723F5">
        <w:rPr>
          <w:rFonts w:ascii="Times New Roman" w:eastAsia="Times New Roman" w:hAnsi="Times New Roman" w:cs="Times New Roman"/>
          <w:kern w:val="0"/>
          <w:sz w:val="24"/>
          <w:szCs w:val="24"/>
          <w:lang w:eastAsia="ar-SA"/>
          <w14:ligatures w14:val="none"/>
        </w:rPr>
        <w:t xml:space="preserve"> – oprocentowany rachunek bankowy (rozumiany jako wyodrębnione konto ewidencyjno-księgowe, na którym zgromadzone środki są oprocentowane) prowadzony dla RFR, służący wyłącznie do zarządzania środkami finansowymi przekazanymi w zarządzanie RFR przez Województwo Mazowieckie na podstawie Umowy Powierzenia;</w:t>
      </w:r>
    </w:p>
    <w:p w14:paraId="197C2449"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lastRenderedPageBreak/>
        <w:t>Rachunek Bankowy Pośrednika Finansowego</w:t>
      </w:r>
      <w:r w:rsidRPr="001723F5">
        <w:rPr>
          <w:rFonts w:ascii="Times New Roman" w:eastAsia="Times New Roman" w:hAnsi="Times New Roman" w:cs="Times New Roman"/>
          <w:kern w:val="0"/>
          <w:sz w:val="24"/>
          <w:szCs w:val="24"/>
          <w:lang w:eastAsia="ar-SA"/>
          <w14:ligatures w14:val="none"/>
        </w:rPr>
        <w:t xml:space="preserve"> – oprocentowany rachunek bankowy (rozumiany jako wyodrębnione konto ewidencyjno-księgowe) utworzony przez Pośrednika Finansowego w celu prowadzenia rozliczeń Operacji na rzecz Pośrednika Finansowego, na który m.in. wypłacane będą przez RFR środki w ramach Reporęczenia oraz przechowywane będą środki stanowiące Przychody z Operacji II Stopnia w części przynależnej Regionalnemu Funduszowi Rozwoju przed ich przekazaniem na Rachunek Bankowy RFR;</w:t>
      </w:r>
    </w:p>
    <w:p w14:paraId="4A88CF4C" w14:textId="77777777" w:rsidR="001723F5" w:rsidRPr="001723F5" w:rsidRDefault="001723F5" w:rsidP="001723F5">
      <w:pPr>
        <w:numPr>
          <w:ilvl w:val="0"/>
          <w:numId w:val="4"/>
        </w:numPr>
        <w:tabs>
          <w:tab w:val="left" w:pos="1134"/>
        </w:tabs>
        <w:spacing w:after="120" w:line="240" w:lineRule="auto"/>
        <w:ind w:left="1134" w:right="20" w:hanging="567"/>
        <w:jc w:val="both"/>
        <w:rPr>
          <w:rFonts w:ascii="Calibri" w:eastAsia="Times New Roman" w:hAnsi="Calibri" w:cs="Cambria"/>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Regionalny Fundusz Rozwoju (RFR) / Agencja Rozwoju Mazowsza S.A. (ARM) </w:t>
      </w:r>
      <w:r w:rsidRPr="001723F5">
        <w:rPr>
          <w:rFonts w:ascii="Times New Roman" w:eastAsia="Times New Roman" w:hAnsi="Times New Roman" w:cs="Times New Roman"/>
          <w:kern w:val="0"/>
          <w:sz w:val="24"/>
          <w:szCs w:val="24"/>
          <w:lang w:eastAsia="ar-SA"/>
          <w14:ligatures w14:val="none"/>
        </w:rPr>
        <w:t xml:space="preserve">– utworzony na podstawie Uchwały Zarządu Województwa Mazowieckiego nr 789/25/24 z dnia 17 września 2024 r. </w:t>
      </w:r>
      <w:r w:rsidRPr="001723F5">
        <w:rPr>
          <w:rFonts w:ascii="Times New Roman" w:eastAsia="Times New Roman" w:hAnsi="Times New Roman" w:cs="Times New Roman"/>
          <w:kern w:val="0"/>
          <w:sz w:val="24"/>
          <w:szCs w:val="24"/>
          <w:lang w:eastAsia="ar-SA"/>
          <w14:ligatures w14:val="none"/>
        </w:rPr>
        <w:br/>
        <w:t>w sprawie utworzenia w województwie mazowieckim regionalnego funduszu rozwoju i powierzenia tej roli Agencji Rozwoju Mazowsza S.A. (ARM); rolę Regionalnego Funduszu Rozwoju pełni Agencja Rozwoju Mazowsza S.A.;</w:t>
      </w:r>
    </w:p>
    <w:p w14:paraId="7D857B16"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Regulamin</w:t>
      </w:r>
      <w:r w:rsidRPr="001723F5">
        <w:rPr>
          <w:rFonts w:ascii="Times New Roman" w:eastAsia="Times New Roman" w:hAnsi="Times New Roman" w:cs="Times New Roman"/>
          <w:kern w:val="0"/>
          <w:sz w:val="24"/>
          <w:szCs w:val="24"/>
          <w:lang w:eastAsia="ar-SA"/>
          <w14:ligatures w14:val="none"/>
        </w:rPr>
        <w:t xml:space="preserve"> - Regulamin Naboru – Linia Reporęczeniowa Dla Funduszy Poręczeniowych;</w:t>
      </w:r>
    </w:p>
    <w:p w14:paraId="04CFEB17"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RODO – </w:t>
      </w:r>
      <w:r w:rsidRPr="001723F5">
        <w:rPr>
          <w:rFonts w:ascii="Times New Roman" w:eastAsia="Times New Roman" w:hAnsi="Times New Roman" w:cs="Times New Roman"/>
          <w:kern w:val="0"/>
          <w:sz w:val="24"/>
          <w:szCs w:val="24"/>
          <w:lang w:eastAsia="ar-SA"/>
          <w14:ligatures w14:val="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 1);</w:t>
      </w:r>
    </w:p>
    <w:p w14:paraId="377A7AA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Sprawozdania Finansowe</w:t>
      </w:r>
      <w:r w:rsidRPr="001723F5">
        <w:rPr>
          <w:rFonts w:ascii="Times New Roman" w:eastAsia="Times New Roman" w:hAnsi="Times New Roman" w:cs="Times New Roman"/>
          <w:kern w:val="0"/>
          <w:sz w:val="24"/>
          <w:szCs w:val="24"/>
          <w:lang w:eastAsia="ar-SA"/>
          <w14:ligatures w14:val="none"/>
        </w:rPr>
        <w:t xml:space="preserve"> – sprawozdania finansowe Pośrednika Finansowego zatwierdzone przez uprawnione organy Pośrednika Finansowego za dwa ostanie lata obrachunkowe (jeżeli okres działalności Pośrednika Finansowego jest krótszy – za ten okres) wraz z opinią biegłego rewidenta, jeżeli sprawozdanie podlega takiemu badaniu;</w:t>
      </w:r>
    </w:p>
    <w:p w14:paraId="70BFC2A3"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Sprawozdanie z Postępu</w:t>
      </w:r>
      <w:r w:rsidRPr="001723F5">
        <w:rPr>
          <w:rFonts w:ascii="Times New Roman" w:eastAsia="Times New Roman" w:hAnsi="Times New Roman" w:cs="Times New Roman"/>
          <w:kern w:val="0"/>
          <w:sz w:val="24"/>
          <w:szCs w:val="24"/>
          <w:lang w:eastAsia="ar-SA"/>
          <w14:ligatures w14:val="none"/>
        </w:rPr>
        <w:t xml:space="preserve"> – sprawozdania przygotowywane przez Pośrednika Finansowego i przekazywane RFR zgodnie z procedurami opisanymi w pkt. 8 Umowy oraz w </w:t>
      </w:r>
      <w:r w:rsidRPr="001723F5">
        <w:rPr>
          <w:rFonts w:ascii="Times New Roman" w:eastAsia="Times New Roman" w:hAnsi="Times New Roman" w:cs="Times New Roman"/>
          <w:b/>
          <w:bCs/>
          <w:kern w:val="0"/>
          <w:sz w:val="24"/>
          <w:szCs w:val="24"/>
          <w:lang w:eastAsia="ar-SA"/>
          <w14:ligatures w14:val="none"/>
        </w:rPr>
        <w:t>Załączniku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 wytycznymi ministra właściwego do spraw rozwoju regionalnego oraz Dysponenta Środków Pieniężnych</w:t>
      </w:r>
      <w:bookmarkStart w:id="126" w:name="page8"/>
      <w:bookmarkEnd w:id="126"/>
      <w:r w:rsidRPr="001723F5">
        <w:rPr>
          <w:rFonts w:ascii="Times New Roman" w:eastAsia="Times New Roman" w:hAnsi="Times New Roman" w:cs="Times New Roman"/>
          <w:kern w:val="0"/>
          <w:sz w:val="24"/>
          <w:szCs w:val="24"/>
          <w:lang w:eastAsia="ar-SA"/>
          <w14:ligatures w14:val="none"/>
        </w:rPr>
        <w:t>, mającymi zastosowanie podczas wdrażania i realizacji Umowy lub Umowy Operacyjnej II Stopnia;</w:t>
      </w:r>
    </w:p>
    <w:p w14:paraId="079AD7FC"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Udział RFR </w:t>
      </w:r>
      <w:r w:rsidRPr="001723F5">
        <w:rPr>
          <w:rFonts w:ascii="Times New Roman" w:eastAsia="Times New Roman" w:hAnsi="Times New Roman" w:cs="Times New Roman"/>
          <w:kern w:val="0"/>
          <w:sz w:val="24"/>
          <w:szCs w:val="24"/>
          <w:lang w:eastAsia="ar-SA"/>
          <w14:ligatures w14:val="none"/>
        </w:rPr>
        <w:t xml:space="preserve">– udział Jednostkowego Reporęczenia w wysokości Jednostkowego Poręczenia zarejestrowanego w Portfelu Jednostkowych Poręczeń oraz odpowiadający mu udział RFR w Przychodach z Operacji II Stopnia, zgodnie z Zasadą </w:t>
      </w:r>
      <w:r w:rsidRPr="001723F5">
        <w:rPr>
          <w:rFonts w:ascii="Times New Roman" w:eastAsia="Times New Roman" w:hAnsi="Times New Roman" w:cs="Times New Roman"/>
          <w:i/>
          <w:kern w:val="0"/>
          <w:sz w:val="24"/>
          <w:szCs w:val="24"/>
          <w:lang w:eastAsia="ar-SA"/>
          <w14:ligatures w14:val="none"/>
        </w:rPr>
        <w:t>pari passu</w:t>
      </w:r>
      <w:r w:rsidRPr="001723F5">
        <w:rPr>
          <w:rFonts w:ascii="Times New Roman" w:eastAsia="Times New Roman" w:hAnsi="Times New Roman" w:cs="Times New Roman"/>
          <w:kern w:val="0"/>
          <w:sz w:val="24"/>
          <w:szCs w:val="24"/>
          <w:lang w:eastAsia="ar-SA"/>
          <w14:ligatures w14:val="none"/>
        </w:rPr>
        <w:t>;</w:t>
      </w:r>
    </w:p>
    <w:p w14:paraId="5A5CA04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Udział Pośrednika Finansowego </w:t>
      </w:r>
      <w:r w:rsidRPr="001723F5">
        <w:rPr>
          <w:rFonts w:ascii="Times New Roman" w:eastAsia="Times New Roman" w:hAnsi="Times New Roman" w:cs="Times New Roman"/>
          <w:kern w:val="0"/>
          <w:sz w:val="24"/>
          <w:szCs w:val="24"/>
          <w:lang w:eastAsia="ar-SA"/>
          <w14:ligatures w14:val="none"/>
        </w:rPr>
        <w:t xml:space="preserve">– udział Pośrednika Finansowego stanowiący różnicę pomiędzy wysokością Jednostkowego Poręczenia zarejestrowanego w Portfelu Jednostkowych Poręczeń a wysokością Jednostkowego Reporęczenia oraz odpowiadający mu udział Pośrednika Finansowego w Przychodach z Operacji II Stopnia, zgodnie z Zasadą </w:t>
      </w:r>
      <w:r w:rsidRPr="001723F5">
        <w:rPr>
          <w:rFonts w:ascii="Times New Roman" w:eastAsia="Times New Roman" w:hAnsi="Times New Roman" w:cs="Times New Roman"/>
          <w:i/>
          <w:kern w:val="0"/>
          <w:sz w:val="24"/>
          <w:szCs w:val="24"/>
          <w:lang w:eastAsia="ar-SA"/>
          <w14:ligatures w14:val="none"/>
        </w:rPr>
        <w:t>pari passu</w:t>
      </w:r>
      <w:r w:rsidRPr="001723F5">
        <w:rPr>
          <w:rFonts w:ascii="Times New Roman" w:eastAsia="Times New Roman" w:hAnsi="Times New Roman" w:cs="Times New Roman"/>
          <w:kern w:val="0"/>
          <w:sz w:val="24"/>
          <w:szCs w:val="24"/>
          <w:lang w:eastAsia="ar-SA"/>
          <w14:ligatures w14:val="none"/>
        </w:rPr>
        <w:t>;</w:t>
      </w:r>
    </w:p>
    <w:p w14:paraId="2E7CE948"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Udział w Przychodach</w:t>
      </w:r>
      <w:r w:rsidRPr="001723F5">
        <w:rPr>
          <w:rFonts w:ascii="Times New Roman" w:eastAsia="Times New Roman" w:hAnsi="Times New Roman" w:cs="Times New Roman"/>
          <w:kern w:val="0"/>
          <w:sz w:val="24"/>
          <w:szCs w:val="24"/>
          <w:lang w:eastAsia="ar-SA"/>
          <w14:ligatures w14:val="none"/>
        </w:rPr>
        <w:t xml:space="preserve"> – opłata pobierana od Pośrednika Finansowego za przyznany Limit Reporęczenia w wysokości i terminach określonych w Metryce Produktu i Umowie,</w:t>
      </w:r>
    </w:p>
    <w:p w14:paraId="090E38D0"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Umowa / Umowa Operacyjna I stopnia</w:t>
      </w:r>
      <w:r w:rsidRPr="001723F5">
        <w:rPr>
          <w:rFonts w:ascii="Times New Roman" w:eastAsia="Times New Roman" w:hAnsi="Times New Roman" w:cs="Times New Roman"/>
          <w:kern w:val="0"/>
          <w:sz w:val="24"/>
          <w:szCs w:val="24"/>
          <w:lang w:eastAsia="ar-SA"/>
          <w14:ligatures w14:val="none"/>
        </w:rPr>
        <w:t xml:space="preserve"> – niniejsza Umowa,</w:t>
      </w:r>
    </w:p>
    <w:p w14:paraId="01A64C3F"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lastRenderedPageBreak/>
        <w:t>Umowa Operacyjna II Stopnia</w:t>
      </w:r>
      <w:r w:rsidRPr="001723F5">
        <w:rPr>
          <w:rFonts w:ascii="Times New Roman" w:eastAsia="Times New Roman" w:hAnsi="Times New Roman" w:cs="Times New Roman"/>
          <w:kern w:val="0"/>
          <w:sz w:val="24"/>
          <w:szCs w:val="24"/>
          <w:lang w:eastAsia="ar-SA"/>
          <w14:ligatures w14:val="none"/>
        </w:rPr>
        <w:t xml:space="preserve"> – umowa udzielenia Jednostkowego Poręczenia zawarta między Pośrednikiem Finansowym a Odbiorcą Ostatecznym, regulująca zasady realizacji Operacji II Stopnia;</w:t>
      </w:r>
    </w:p>
    <w:p w14:paraId="63C7C7B4"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Umowa o Współpracę </w:t>
      </w:r>
      <w:r w:rsidRPr="001723F5">
        <w:rPr>
          <w:rFonts w:ascii="Times New Roman" w:eastAsia="Times New Roman" w:hAnsi="Times New Roman" w:cs="Times New Roman"/>
          <w:kern w:val="0"/>
          <w:sz w:val="24"/>
          <w:szCs w:val="24"/>
          <w:lang w:eastAsia="ar-SA"/>
          <w14:ligatures w14:val="none"/>
        </w:rPr>
        <w:t>– umowa zawarta przez Pośrednika Finansowego z Instytucją Finansową, regulująca zasady współpracy pomiędzy stronami w zakresie możliwości udzielania przez PF Jednostkowych Poręczeń w celu zabezpieczenia Umów Transakcji zawieranych przez Odbiorców Ostatecznych z tą Instytucją Finansową;</w:t>
      </w:r>
    </w:p>
    <w:p w14:paraId="024534CA"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Umowa Powierzenia – </w:t>
      </w:r>
      <w:r w:rsidRPr="001723F5">
        <w:rPr>
          <w:rFonts w:ascii="Times New Roman" w:eastAsia="Times New Roman" w:hAnsi="Times New Roman" w:cs="Times New Roman"/>
          <w:kern w:val="0"/>
          <w:sz w:val="24"/>
          <w:szCs w:val="24"/>
          <w:lang w:eastAsia="ar-SA"/>
          <w14:ligatures w14:val="none"/>
        </w:rPr>
        <w:t>umowa w sprawie powierzenia zawarta w dniu 16 grudnia 2024 r. pomiędzy Województwem Mazowieckim a Agencją Rozwoju Mazowsza S.A. na podstawie Uchwały Zarządu Województwa Mazowieckiego nr 789/25/24 z 17 września 2024 r. w sprawie utworzenia w województwie mazowieckiem regionalnego funduszu rozwoju.</w:t>
      </w:r>
    </w:p>
    <w:p w14:paraId="3406D3A5" w14:textId="77777777" w:rsidR="001723F5" w:rsidRPr="001723F5" w:rsidRDefault="001723F5" w:rsidP="001723F5">
      <w:pPr>
        <w:numPr>
          <w:ilvl w:val="0"/>
          <w:numId w:val="4"/>
        </w:numPr>
        <w:tabs>
          <w:tab w:val="left" w:pos="1134"/>
        </w:tabs>
        <w:spacing w:after="120" w:line="240" w:lineRule="auto"/>
        <w:ind w:left="1134" w:right="23"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Umowa Transakcji –</w:t>
      </w:r>
      <w:r w:rsidRPr="001723F5">
        <w:rPr>
          <w:rFonts w:ascii="Times New Roman" w:eastAsia="Times New Roman" w:hAnsi="Times New Roman" w:cs="Times New Roman"/>
          <w:kern w:val="0"/>
          <w:sz w:val="24"/>
          <w:szCs w:val="24"/>
          <w:lang w:eastAsia="ar-SA"/>
          <w14:ligatures w14:val="none"/>
        </w:rPr>
        <w:t xml:space="preserve"> umowa pomiędzy Instytucją Finansową lub Inną Instytucja a Odbiorcą Ostatecznym, będąca źródłem Zobowiązania finansowego zabezpieczonego Jednostkowym Poręczeniem; przez pojęcie Umowy Transakcji należy rozumieć także postępowanie o udzielenie zamówienia publicznego prowadzone przez Instytucję Zamówieniową lub umowę o realizację zamówienia publicznego pomiędzy Inną Instytucją a Odbiorcą Ostatecznym będące źródłem Zobowiązania;</w:t>
      </w:r>
    </w:p>
    <w:p w14:paraId="04F2258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bookmarkStart w:id="127" w:name="page9"/>
      <w:bookmarkEnd w:id="127"/>
      <w:r w:rsidRPr="001723F5">
        <w:rPr>
          <w:rFonts w:ascii="Times New Roman" w:eastAsia="Times New Roman" w:hAnsi="Times New Roman" w:cs="Times New Roman"/>
          <w:b/>
          <w:bCs/>
          <w:kern w:val="0"/>
          <w:sz w:val="24"/>
          <w:szCs w:val="24"/>
          <w:lang w:eastAsia="ar-SA"/>
          <w14:ligatures w14:val="none"/>
        </w:rPr>
        <w:t>Wniosek o wypłatę Reporęczenia</w:t>
      </w:r>
      <w:r w:rsidRPr="001723F5">
        <w:rPr>
          <w:rFonts w:ascii="Times New Roman" w:eastAsia="Times New Roman" w:hAnsi="Times New Roman" w:cs="Times New Roman"/>
          <w:kern w:val="0"/>
          <w:sz w:val="24"/>
          <w:szCs w:val="24"/>
          <w:lang w:eastAsia="ar-SA"/>
          <w14:ligatures w14:val="none"/>
        </w:rPr>
        <w:t xml:space="preserve"> – wniosek o wypłatę Reporęczenia w ramach udzielonego Limitu Reporęczenia, którego wzór stanowi </w:t>
      </w:r>
      <w:r w:rsidRPr="001723F5">
        <w:rPr>
          <w:rFonts w:ascii="Times New Roman" w:eastAsia="Times New Roman" w:hAnsi="Times New Roman" w:cs="Times New Roman"/>
          <w:b/>
          <w:bCs/>
          <w:kern w:val="0"/>
          <w:sz w:val="24"/>
          <w:szCs w:val="24"/>
          <w:lang w:eastAsia="ar-SA"/>
          <w14:ligatures w14:val="none"/>
        </w:rPr>
        <w:t>Załącznik 4</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Wniosek o wypłatę Reporęczenia</w:t>
      </w:r>
      <w:r w:rsidRPr="001723F5">
        <w:rPr>
          <w:rFonts w:ascii="Times New Roman" w:eastAsia="Times New Roman" w:hAnsi="Times New Roman" w:cs="Times New Roman"/>
          <w:kern w:val="0"/>
          <w:sz w:val="24"/>
          <w:szCs w:val="24"/>
          <w:lang w:eastAsia="ar-SA"/>
          <w14:ligatures w14:val="none"/>
        </w:rPr>
        <w:t xml:space="preserve">) do Umowy, do którego złożenia Pośrednik Finansowy będzie uprawniony w przypadku konieczności wypłaty Jednostkowego Poręczenia i po spełnieniu warunków określonych w Umowie i </w:t>
      </w:r>
      <w:r w:rsidRPr="001723F5">
        <w:rPr>
          <w:rFonts w:ascii="Times New Roman" w:eastAsia="Times New Roman" w:hAnsi="Times New Roman" w:cs="Times New Roman"/>
          <w:b/>
          <w:bCs/>
          <w:kern w:val="0"/>
          <w:sz w:val="24"/>
          <w:szCs w:val="24"/>
          <w:lang w:eastAsia="ar-SA"/>
          <w14:ligatures w14:val="none"/>
        </w:rPr>
        <w:t xml:space="preserve">Załączniku 3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Zasady wypłaty Reporęczenia</w:t>
      </w:r>
      <w:r w:rsidRPr="001723F5">
        <w:rPr>
          <w:rFonts w:ascii="Times New Roman" w:eastAsia="Times New Roman" w:hAnsi="Times New Roman" w:cs="Times New Roman"/>
          <w:kern w:val="0"/>
          <w:sz w:val="24"/>
          <w:szCs w:val="24"/>
          <w:lang w:eastAsia="ar-SA"/>
          <w14:ligatures w14:val="none"/>
        </w:rPr>
        <w:t>) do Umowy;</w:t>
      </w:r>
    </w:p>
    <w:p w14:paraId="5895980F"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Zasada </w:t>
      </w:r>
      <w:r w:rsidRPr="001723F5">
        <w:rPr>
          <w:rFonts w:ascii="Times New Roman" w:eastAsia="Times New Roman" w:hAnsi="Times New Roman" w:cs="Times New Roman"/>
          <w:b/>
          <w:bCs/>
          <w:i/>
          <w:iCs/>
          <w:kern w:val="0"/>
          <w:sz w:val="24"/>
          <w:szCs w:val="24"/>
          <w:lang w:eastAsia="ar-SA"/>
          <w14:ligatures w14:val="none"/>
        </w:rPr>
        <w:t>pari passu</w:t>
      </w:r>
      <w:r w:rsidRPr="001723F5">
        <w:rPr>
          <w:rFonts w:ascii="Times New Roman" w:eastAsia="Times New Roman" w:hAnsi="Times New Roman" w:cs="Times New Roman"/>
          <w:kern w:val="0"/>
          <w:sz w:val="24"/>
          <w:szCs w:val="24"/>
          <w:lang w:eastAsia="ar-SA"/>
          <w14:ligatures w14:val="none"/>
        </w:rPr>
        <w:t xml:space="preserve"> – zasada, na podstawie której odbywa się podział wszelkich strat, a także odzyskanych środków wypłaconych w związku z udzielonym Jednostkowym Poręczeniem zabezpieczonym Jednostkowym Reporęczeniem, zgodnie z którą są one rozdzielane i zwracane do RFR proporcjonalnie do udziału środków Jednostkowego Reporęczenia w kwocie Jednostkowego Poręczenia udzielonego w ramach danej Umowy Operacyjnej II stopnia;</w:t>
      </w:r>
    </w:p>
    <w:p w14:paraId="7DF75B40"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Zdolność operacyjna</w:t>
      </w:r>
      <w:r w:rsidRPr="001723F5">
        <w:rPr>
          <w:rFonts w:ascii="Times New Roman" w:eastAsia="Times New Roman" w:hAnsi="Times New Roman" w:cs="Times New Roman"/>
          <w:kern w:val="0"/>
          <w:sz w:val="24"/>
          <w:szCs w:val="24"/>
          <w:lang w:eastAsia="ar-SA"/>
          <w14:ligatures w14:val="none"/>
        </w:rPr>
        <w:t xml:space="preserve"> – zdolność Pośrednika Finansowego do udzielania wsparcia na rzecz Odbiorców Ostatecznych na warunkach określonych w Umowie;</w:t>
      </w:r>
    </w:p>
    <w:p w14:paraId="1574A45B"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Zmiana statusu</w:t>
      </w:r>
      <w:r w:rsidRPr="001723F5">
        <w:rPr>
          <w:rFonts w:ascii="Times New Roman" w:eastAsia="Times New Roman" w:hAnsi="Times New Roman" w:cs="Times New Roman"/>
          <w:kern w:val="0"/>
          <w:sz w:val="24"/>
          <w:szCs w:val="24"/>
          <w:lang w:eastAsia="ar-SA"/>
          <w14:ligatures w14:val="none"/>
        </w:rPr>
        <w:t xml:space="preserve"> – wszelkie zdarzenia dotyczące Pośrednika Finansowego, odnoszące się do jego struktury prawno-organizacyjnej, w tym w szczególności: łączenie, podział, przekształcenie, uzyskanie lub utrata osobowości prawnej, zmiana wspólników, przeniesienie własności przedsiębiorstwa lub jego zorganizowanej części, umorzenie udziałów lub akcji.</w:t>
      </w:r>
    </w:p>
    <w:p w14:paraId="36D20582" w14:textId="77777777" w:rsidR="001723F5" w:rsidRPr="001723F5" w:rsidRDefault="001723F5" w:rsidP="001723F5">
      <w:pPr>
        <w:numPr>
          <w:ilvl w:val="0"/>
          <w:numId w:val="4"/>
        </w:numPr>
        <w:tabs>
          <w:tab w:val="left" w:pos="1134"/>
        </w:tabs>
        <w:spacing w:after="120" w:line="240" w:lineRule="auto"/>
        <w:ind w:left="1134" w:right="20"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 xml:space="preserve">Zobowiązanie/ Transakcja </w:t>
      </w:r>
      <w:r w:rsidRPr="001723F5">
        <w:rPr>
          <w:rFonts w:ascii="Times New Roman" w:eastAsia="Times New Roman" w:hAnsi="Times New Roman" w:cs="Times New Roman"/>
          <w:kern w:val="0"/>
          <w:sz w:val="24"/>
          <w:szCs w:val="24"/>
          <w:lang w:eastAsia="ar-SA"/>
          <w14:ligatures w14:val="none"/>
        </w:rPr>
        <w:t>– zobowiązanie Odbiorcy Ostatecznego względem Instytucji Finansowej lub Instytucji Zamówieniowej podlegające zabezpieczeniu w formie Jednostkowego Poręczenia i Jednostkowego Reporęczenia, które wynika z transakcji kwalifikującej się do objęcia Jednostkowym Poręczeniem określonej w </w:t>
      </w:r>
      <w:r w:rsidRPr="001723F5">
        <w:rPr>
          <w:rFonts w:ascii="Times New Roman" w:eastAsia="Times New Roman" w:hAnsi="Times New Roman" w:cs="Times New Roman"/>
          <w:b/>
          <w:bCs/>
          <w:kern w:val="0"/>
          <w:sz w:val="24"/>
          <w:szCs w:val="24"/>
          <w:lang w:eastAsia="ar-SA"/>
          <w14:ligatures w14:val="none"/>
        </w:rPr>
        <w:t>Załączniku</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b/>
          <w:bCs/>
          <w:kern w:val="0"/>
          <w:sz w:val="24"/>
          <w:szCs w:val="24"/>
          <w:lang w:eastAsia="ar-SA"/>
          <w14:ligatures w14:val="none"/>
        </w:rPr>
        <w:t xml:space="preserve">1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w:t>
      </w:r>
    </w:p>
    <w:p w14:paraId="322A2CE3"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Pojęcia niezdefiniowane w Umowie należy rozumieć zgodnie z ich definicjami przyjętymi w powszechnie obowiązujących przepisach prawa, Metryce Produktu lub Regulaminie.</w:t>
      </w:r>
    </w:p>
    <w:p w14:paraId="1708C015"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Umowie, jeżeli z kontekstu nie wynika inaczej, odniesienie do:</w:t>
      </w:r>
    </w:p>
    <w:p w14:paraId="45BDA146"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bookmarkStart w:id="128" w:name="_DV_M219"/>
      <w:bookmarkEnd w:id="128"/>
      <w:r w:rsidRPr="001723F5">
        <w:rPr>
          <w:rFonts w:ascii="Times New Roman" w:eastAsia="Times New Roman" w:hAnsi="Times New Roman" w:cs="Times New Roman"/>
          <w:b/>
          <w:kern w:val="0"/>
          <w:sz w:val="24"/>
          <w:szCs w:val="24"/>
          <w:lang w:eastAsia="ar-SA"/>
          <w14:ligatures w14:val="none"/>
        </w:rPr>
        <w:t>zmiany</w:t>
      </w:r>
      <w:r w:rsidRPr="001723F5">
        <w:rPr>
          <w:rFonts w:ascii="Times New Roman" w:eastAsia="Times New Roman" w:hAnsi="Times New Roman" w:cs="Times New Roman"/>
          <w:kern w:val="0"/>
          <w:sz w:val="24"/>
          <w:szCs w:val="24"/>
          <w:lang w:eastAsia="ar-SA"/>
          <w14:ligatures w14:val="none"/>
        </w:rPr>
        <w:t xml:space="preserve"> obejmuje uzupełnienie, odnowienie lub ponowne wprowadzenie w życie, a termin zmieniony należy interpretować odpowiednio;</w:t>
      </w:r>
      <w:bookmarkStart w:id="129" w:name="_DV_M220"/>
      <w:bookmarkEnd w:id="129"/>
    </w:p>
    <w:p w14:paraId="16E0C463"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aktywów</w:t>
      </w:r>
      <w:r w:rsidRPr="001723F5">
        <w:rPr>
          <w:rFonts w:ascii="Times New Roman" w:eastAsia="Times New Roman" w:hAnsi="Times New Roman" w:cs="Times New Roman"/>
          <w:kern w:val="0"/>
          <w:sz w:val="24"/>
          <w:szCs w:val="24"/>
          <w:lang w:eastAsia="ar-SA"/>
          <w14:ligatures w14:val="none"/>
        </w:rPr>
        <w:t xml:space="preserve"> obejmuje obecny </w:t>
      </w:r>
      <w:bookmarkStart w:id="130" w:name="_DV_M221"/>
      <w:bookmarkEnd w:id="130"/>
      <w:r w:rsidRPr="001723F5">
        <w:rPr>
          <w:rFonts w:ascii="Times New Roman" w:eastAsia="Times New Roman" w:hAnsi="Times New Roman" w:cs="Times New Roman"/>
          <w:kern w:val="0"/>
          <w:sz w:val="24"/>
          <w:szCs w:val="24"/>
          <w:lang w:eastAsia="ar-SA"/>
          <w14:ligatures w14:val="none"/>
        </w:rPr>
        <w:t>i przyszły majątek, przychody i prawa wszelkiego rodzaju;</w:t>
      </w:r>
      <w:bookmarkStart w:id="131" w:name="_DV_M222"/>
      <w:bookmarkStart w:id="132" w:name="_DV_M223"/>
      <w:bookmarkStart w:id="133" w:name="_DV_M142"/>
      <w:bookmarkStart w:id="134" w:name="_DV_M143"/>
      <w:bookmarkStart w:id="135" w:name="_DV_M144"/>
      <w:bookmarkStart w:id="136" w:name="_DV_M224"/>
      <w:bookmarkEnd w:id="131"/>
      <w:bookmarkEnd w:id="132"/>
      <w:bookmarkEnd w:id="133"/>
      <w:bookmarkEnd w:id="134"/>
      <w:bookmarkEnd w:id="135"/>
      <w:bookmarkEnd w:id="136"/>
    </w:p>
    <w:p w14:paraId="47DAC828"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miesiąca</w:t>
      </w:r>
      <w:r w:rsidRPr="001723F5">
        <w:rPr>
          <w:rFonts w:ascii="Times New Roman" w:eastAsia="Times New Roman" w:hAnsi="Times New Roman" w:cs="Times New Roman"/>
          <w:kern w:val="0"/>
          <w:sz w:val="24"/>
          <w:szCs w:val="24"/>
          <w:lang w:eastAsia="ar-SA"/>
          <w14:ligatures w14:val="none"/>
        </w:rPr>
        <w:t xml:space="preserve"> jest odniesieniem do okresu, który rozpoczyna się w danym dniu miesiąca kalendarzowego i kończy w odpowiadającym mu liczbowo dniu następnego miesiąca kalendarzowego, przy czym, jeżeli w miesiącu, w którym okres ten kończy się, nie ma takiego odpowiadającego liczbowo dnia, okres ten kończy się w ostatnim Dniu Roboczym tego miesiąca kalendarzowego;</w:t>
      </w:r>
      <w:bookmarkStart w:id="137" w:name="_DV_M225"/>
      <w:bookmarkStart w:id="138" w:name="_DV_M226"/>
      <w:bookmarkEnd w:id="137"/>
      <w:bookmarkEnd w:id="138"/>
    </w:p>
    <w:p w14:paraId="2F3D773B"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osoby</w:t>
      </w:r>
      <w:r w:rsidRPr="001723F5">
        <w:rPr>
          <w:rFonts w:ascii="Times New Roman" w:eastAsia="Times New Roman" w:hAnsi="Times New Roman" w:cs="Times New Roman"/>
          <w:kern w:val="0"/>
          <w:sz w:val="24"/>
          <w:szCs w:val="24"/>
          <w:lang w:eastAsia="ar-SA"/>
          <w14:ligatures w14:val="none"/>
        </w:rPr>
        <w:t xml:space="preserve"> obejmuje jakąkolwiek osobę fizyczną, spółkę, podmiot nieposiadający osobowości prawnej lub grupę osób (włączając spółkę partnerską, joint venture lub konsorcjum), rząd, organ władzy państwowej, agencję, organizację międzynarodową lub inny podmiot; w tym następców prawnych i cesjonariuszy;</w:t>
      </w:r>
      <w:bookmarkStart w:id="139" w:name="_DV_M227"/>
      <w:bookmarkEnd w:id="139"/>
    </w:p>
    <w:p w14:paraId="6413DDF6"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regulacji</w:t>
      </w:r>
      <w:r w:rsidRPr="001723F5">
        <w:rPr>
          <w:rFonts w:ascii="Times New Roman" w:eastAsia="Times New Roman" w:hAnsi="Times New Roman" w:cs="Times New Roman"/>
          <w:kern w:val="0"/>
          <w:sz w:val="24"/>
          <w:szCs w:val="24"/>
          <w:lang w:eastAsia="ar-SA"/>
          <w14:ligatures w14:val="none"/>
        </w:rPr>
        <w:t xml:space="preserve"> obejmuje jakąkolwiek regulację, przepis, urzędową dyrektywę, wniosek lub wytyczne organu władzy państwowej, władz międzyrządowych lub ponadnarodowych czy władz albo organizacji stanowiących przepisy;</w:t>
      </w:r>
    </w:p>
    <w:p w14:paraId="693703CD"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przepisu prawa</w:t>
      </w:r>
      <w:r w:rsidRPr="001723F5">
        <w:rPr>
          <w:rFonts w:ascii="Times New Roman" w:eastAsia="Times New Roman" w:hAnsi="Times New Roman" w:cs="Times New Roman"/>
          <w:kern w:val="0"/>
          <w:sz w:val="24"/>
          <w:szCs w:val="24"/>
          <w:lang w:eastAsia="ar-SA"/>
          <w14:ligatures w14:val="none"/>
        </w:rPr>
        <w:t xml:space="preserve"> jest odniesieniem do danego przepisu z późniejszymi zmianami lub ponownie wprowadzonego w życie;</w:t>
      </w:r>
    </w:p>
    <w:p w14:paraId="7E99BCB7"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liczby mnogiej</w:t>
      </w:r>
      <w:r w:rsidRPr="001723F5">
        <w:rPr>
          <w:rFonts w:ascii="Times New Roman" w:eastAsia="Times New Roman" w:hAnsi="Times New Roman" w:cs="Times New Roman"/>
          <w:kern w:val="0"/>
          <w:sz w:val="24"/>
          <w:szCs w:val="24"/>
          <w:lang w:eastAsia="ar-SA"/>
          <w14:ligatures w14:val="none"/>
        </w:rPr>
        <w:t xml:space="preserve"> obejmuje liczbę pojedynczą i odwrotnie;</w:t>
      </w:r>
    </w:p>
    <w:p w14:paraId="6AE9B23D"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bCs/>
          <w:kern w:val="0"/>
          <w:sz w:val="24"/>
          <w:szCs w:val="24"/>
          <w:lang w:eastAsia="ar-SA"/>
          <w14:ligatures w14:val="none"/>
        </w:rPr>
        <w:t>punktu, pkt.</w:t>
      </w:r>
      <w:r w:rsidRPr="001723F5">
        <w:rPr>
          <w:rFonts w:ascii="Times New Roman" w:eastAsia="Times New Roman" w:hAnsi="Times New Roman" w:cs="Times New Roman"/>
          <w:kern w:val="0"/>
          <w:sz w:val="24"/>
          <w:szCs w:val="24"/>
          <w:lang w:eastAsia="ar-SA"/>
          <w14:ligatures w14:val="none"/>
        </w:rPr>
        <w:t xml:space="preserve"> lub </w:t>
      </w:r>
      <w:r w:rsidRPr="001723F5">
        <w:rPr>
          <w:rFonts w:ascii="Times New Roman" w:eastAsia="Times New Roman" w:hAnsi="Times New Roman" w:cs="Times New Roman"/>
          <w:b/>
          <w:bCs/>
          <w:kern w:val="0"/>
          <w:sz w:val="24"/>
          <w:szCs w:val="24"/>
          <w:lang w:eastAsia="ar-SA"/>
          <w14:ligatures w14:val="none"/>
        </w:rPr>
        <w:t>Załącznika</w:t>
      </w:r>
      <w:r w:rsidRPr="001723F5">
        <w:rPr>
          <w:rFonts w:ascii="Times New Roman" w:eastAsia="Times New Roman" w:hAnsi="Times New Roman" w:cs="Times New Roman"/>
          <w:kern w:val="0"/>
          <w:sz w:val="24"/>
          <w:szCs w:val="24"/>
          <w:lang w:eastAsia="ar-SA"/>
          <w14:ligatures w14:val="none"/>
        </w:rPr>
        <w:t xml:space="preserve"> jest odniesieniem do paragrafu lub załącznika Umowy;</w:t>
      </w:r>
    </w:p>
    <w:p w14:paraId="2267AE72"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godziny</w:t>
      </w:r>
      <w:r w:rsidRPr="001723F5">
        <w:rPr>
          <w:rFonts w:ascii="Times New Roman" w:eastAsia="Times New Roman" w:hAnsi="Times New Roman" w:cs="Times New Roman"/>
          <w:kern w:val="0"/>
          <w:sz w:val="24"/>
          <w:szCs w:val="24"/>
          <w:lang w:eastAsia="ar-SA"/>
          <w14:ligatures w14:val="none"/>
        </w:rPr>
        <w:t xml:space="preserve"> jest odniesieniem do czasu warszawskiego;</w:t>
      </w:r>
    </w:p>
    <w:p w14:paraId="7E9C0E9F"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 xml:space="preserve">Współadministratora danych osobowych – </w:t>
      </w:r>
      <w:r w:rsidRPr="001723F5">
        <w:rPr>
          <w:rFonts w:ascii="Times New Roman" w:eastAsia="Times New Roman" w:hAnsi="Times New Roman" w:cs="Times New Roman"/>
          <w:bCs/>
          <w:kern w:val="0"/>
          <w:sz w:val="24"/>
          <w:szCs w:val="24"/>
          <w:lang w:eastAsia="ar-SA"/>
          <w14:ligatures w14:val="none"/>
        </w:rPr>
        <w:t>jest odniesieniem do co najmniej dwóch administratorów wspólnie ustalających cele i sposoby przetwarzania danych osobowych. Współadministrowanie dotyczy spełniania przez administratorów obowiązków wynikających z RODO;</w:t>
      </w:r>
    </w:p>
    <w:p w14:paraId="43E9E757" w14:textId="77777777" w:rsidR="001723F5" w:rsidRPr="001723F5" w:rsidRDefault="001723F5" w:rsidP="001723F5">
      <w:pPr>
        <w:numPr>
          <w:ilvl w:val="0"/>
          <w:numId w:val="1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Podmiotu przetwarzającego –</w:t>
      </w:r>
      <w:r w:rsidRPr="001723F5">
        <w:rPr>
          <w:rFonts w:ascii="Times New Roman" w:eastAsia="Times New Roman" w:hAnsi="Times New Roman" w:cs="Times New Roman"/>
          <w:kern w:val="0"/>
          <w:sz w:val="24"/>
          <w:szCs w:val="24"/>
          <w:lang w:eastAsia="ar-SA"/>
          <w14:ligatures w14:val="none"/>
        </w:rPr>
        <w:t xml:space="preserve"> jest odniesieniem do osoby fizycznej lub prawnej, organu publicznego, jednostki lub innego podmiotu, który przetwarza dane osobowe w imieniu administratora.</w:t>
      </w:r>
    </w:p>
    <w:p w14:paraId="7F5CDEED"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bCs/>
          <w:kern w:val="0"/>
          <w:sz w:val="24"/>
          <w:szCs w:val="24"/>
          <w:lang w:eastAsia="pl-PL"/>
          <w14:ligatures w14:val="none"/>
        </w:rPr>
      </w:pPr>
      <w:bookmarkStart w:id="140" w:name="_DV_M233"/>
      <w:bookmarkStart w:id="141" w:name="_Toc312086121"/>
      <w:bookmarkStart w:id="142" w:name="_Toc318521683"/>
      <w:bookmarkStart w:id="143" w:name="_Toc420198075"/>
      <w:bookmarkStart w:id="144" w:name="_Toc10897663"/>
      <w:bookmarkEnd w:id="140"/>
      <w:r w:rsidRPr="001723F5">
        <w:rPr>
          <w:rFonts w:ascii="Times New Roman" w:eastAsia="Times New Roman" w:hAnsi="Times New Roman" w:cs="Times New Roman"/>
          <w:kern w:val="0"/>
          <w:sz w:val="24"/>
          <w:szCs w:val="24"/>
          <w:lang w:eastAsia="pl-PL"/>
          <w14:ligatures w14:val="none"/>
        </w:rPr>
        <w:t>Spis treści i nagłówki użyte są w Umowie jedynie dla lepszej orientacji i należy je pominąć przy interpretacji Umowy.</w:t>
      </w:r>
      <w:bookmarkEnd w:id="141"/>
      <w:bookmarkEnd w:id="142"/>
      <w:bookmarkEnd w:id="143"/>
      <w:bookmarkEnd w:id="144"/>
    </w:p>
    <w:p w14:paraId="28E120A3" w14:textId="77777777" w:rsidR="001723F5" w:rsidRPr="001723F5" w:rsidRDefault="001723F5" w:rsidP="001723F5">
      <w:pPr>
        <w:numPr>
          <w:ilvl w:val="0"/>
          <w:numId w:val="12"/>
        </w:numPr>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Integralną część Umowy stanowią Załączniki, które regulując w sposób szczególny ogólne kwestie wskazane w Umowie mają pierwszeństwo w przypadku rozbieżności między nimi.</w:t>
      </w:r>
    </w:p>
    <w:tbl>
      <w:tblPr>
        <w:tblW w:w="8647" w:type="dxa"/>
        <w:tblInd w:w="567" w:type="dxa"/>
        <w:tblLayout w:type="fixed"/>
        <w:tblLook w:val="04A0" w:firstRow="1" w:lastRow="0" w:firstColumn="1" w:lastColumn="0" w:noHBand="0" w:noVBand="1"/>
      </w:tblPr>
      <w:tblGrid>
        <w:gridCol w:w="2241"/>
        <w:gridCol w:w="6299"/>
        <w:gridCol w:w="107"/>
      </w:tblGrid>
      <w:tr w:rsidR="001723F5" w:rsidRPr="001723F5" w14:paraId="382EA0BB" w14:textId="77777777" w:rsidTr="004D426D">
        <w:trPr>
          <w:gridAfter w:val="1"/>
          <w:wAfter w:w="107" w:type="dxa"/>
        </w:trPr>
        <w:tc>
          <w:tcPr>
            <w:tcW w:w="2241" w:type="dxa"/>
          </w:tcPr>
          <w:p w14:paraId="5FADCE7A" w14:textId="77777777" w:rsidR="001723F5" w:rsidRPr="001723F5" w:rsidRDefault="001723F5" w:rsidP="001723F5">
            <w:pPr>
              <w:spacing w:after="0" w:line="240" w:lineRule="auto"/>
              <w:ind w:left="1" w:right="-442"/>
              <w:jc w:val="both"/>
              <w:rPr>
                <w:rFonts w:ascii="Times New Roman" w:eastAsia="Times New Roman" w:hAnsi="Times New Roman" w:cs="Times New Roman"/>
                <w:b/>
                <w:bCs/>
                <w:kern w:val="0"/>
                <w:sz w:val="24"/>
                <w:szCs w:val="24"/>
                <w:lang w:eastAsia="pl-PL"/>
                <w14:ligatures w14:val="none"/>
              </w:rPr>
            </w:pPr>
            <w:bookmarkStart w:id="145" w:name="_Toc493539383"/>
            <w:bookmarkStart w:id="146" w:name="_Toc493540560"/>
            <w:bookmarkStart w:id="147" w:name="_Toc493542553"/>
            <w:bookmarkStart w:id="148" w:name="_Toc500712109"/>
            <w:bookmarkStart w:id="149" w:name="_Toc500712450"/>
            <w:bookmarkStart w:id="150" w:name="_Toc500712549"/>
            <w:bookmarkStart w:id="151" w:name="_Toc520819055"/>
            <w:bookmarkStart w:id="152" w:name="_Toc481994921"/>
            <w:bookmarkStart w:id="153" w:name="_Toc483467563"/>
            <w:bookmarkStart w:id="154" w:name="_Hlk493540653"/>
            <w:r w:rsidRPr="001723F5">
              <w:rPr>
                <w:rFonts w:ascii="Times New Roman" w:eastAsia="Times New Roman" w:hAnsi="Times New Roman" w:cs="Times New Roman"/>
                <w:b/>
                <w:bCs/>
                <w:kern w:val="0"/>
                <w:sz w:val="24"/>
                <w:szCs w:val="24"/>
                <w:lang w:eastAsia="pl-PL"/>
                <w14:ligatures w14:val="none"/>
              </w:rPr>
              <w:lastRenderedPageBreak/>
              <w:t>Załącznik nr 1</w:t>
            </w:r>
            <w:bookmarkEnd w:id="145"/>
            <w:bookmarkEnd w:id="146"/>
            <w:bookmarkEnd w:id="147"/>
            <w:bookmarkEnd w:id="148"/>
            <w:bookmarkEnd w:id="149"/>
            <w:bookmarkEnd w:id="150"/>
            <w:bookmarkEnd w:id="151"/>
            <w:bookmarkEnd w:id="152"/>
            <w:bookmarkEnd w:id="153"/>
          </w:p>
        </w:tc>
        <w:tc>
          <w:tcPr>
            <w:tcW w:w="6299" w:type="dxa"/>
          </w:tcPr>
          <w:p w14:paraId="29D7002E"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155" w:name="_Toc500712110"/>
            <w:bookmarkStart w:id="156" w:name="_Toc500712451"/>
            <w:bookmarkStart w:id="157" w:name="_Toc500712550"/>
            <w:bookmarkStart w:id="158" w:name="_Toc520819056"/>
            <w:bookmarkStart w:id="159" w:name="_Toc481994922"/>
            <w:bookmarkStart w:id="160" w:name="_Toc483467564"/>
            <w:r w:rsidRPr="001723F5">
              <w:rPr>
                <w:rFonts w:ascii="Times New Roman" w:eastAsia="Times New Roman" w:hAnsi="Times New Roman" w:cs="Times New Roman"/>
                <w:kern w:val="0"/>
                <w:sz w:val="24"/>
                <w:szCs w:val="24"/>
                <w:lang w:eastAsia="pl-PL"/>
                <w14:ligatures w14:val="none"/>
              </w:rPr>
              <w:t>Metryka Produktu Finansowego</w:t>
            </w:r>
            <w:bookmarkEnd w:id="155"/>
            <w:bookmarkEnd w:id="156"/>
            <w:bookmarkEnd w:id="157"/>
            <w:bookmarkEnd w:id="158"/>
            <w:bookmarkEnd w:id="159"/>
            <w:bookmarkEnd w:id="160"/>
          </w:p>
        </w:tc>
      </w:tr>
      <w:tr w:rsidR="001723F5" w:rsidRPr="001723F5" w14:paraId="7D876BB9" w14:textId="77777777" w:rsidTr="004D426D">
        <w:trPr>
          <w:gridAfter w:val="1"/>
          <w:wAfter w:w="107" w:type="dxa"/>
        </w:trPr>
        <w:tc>
          <w:tcPr>
            <w:tcW w:w="2241" w:type="dxa"/>
          </w:tcPr>
          <w:p w14:paraId="6FD8EC5D"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bookmarkStart w:id="161" w:name="_Toc500712454"/>
            <w:bookmarkStart w:id="162" w:name="_Toc500712553"/>
            <w:bookmarkStart w:id="163" w:name="_Toc520819057"/>
            <w:bookmarkStart w:id="164" w:name="_Toc481994923"/>
            <w:bookmarkStart w:id="165" w:name="_Toc483467565"/>
            <w:r w:rsidRPr="001723F5">
              <w:rPr>
                <w:rFonts w:ascii="Times New Roman" w:eastAsia="Times New Roman" w:hAnsi="Times New Roman" w:cs="Times New Roman"/>
                <w:b/>
                <w:bCs/>
                <w:kern w:val="0"/>
                <w:sz w:val="24"/>
                <w:szCs w:val="24"/>
                <w:lang w:val="en-GB" w:eastAsia="en-GB"/>
                <w14:ligatures w14:val="none"/>
              </w:rPr>
              <w:t xml:space="preserve">Załącznik </w:t>
            </w:r>
            <w:bookmarkEnd w:id="161"/>
            <w:bookmarkEnd w:id="162"/>
            <w:r w:rsidRPr="001723F5">
              <w:rPr>
                <w:rFonts w:ascii="Times New Roman" w:eastAsia="Times New Roman" w:hAnsi="Times New Roman" w:cs="Times New Roman"/>
                <w:b/>
                <w:bCs/>
                <w:kern w:val="0"/>
                <w:sz w:val="24"/>
                <w:szCs w:val="24"/>
                <w:lang w:val="en-GB" w:eastAsia="en-GB"/>
                <w14:ligatures w14:val="none"/>
              </w:rPr>
              <w:t>nr 2</w:t>
            </w:r>
            <w:bookmarkEnd w:id="163"/>
            <w:bookmarkEnd w:id="164"/>
            <w:bookmarkEnd w:id="165"/>
          </w:p>
        </w:tc>
        <w:tc>
          <w:tcPr>
            <w:tcW w:w="6299" w:type="dxa"/>
          </w:tcPr>
          <w:p w14:paraId="6FF0A218"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166" w:name="_Toc493539387"/>
            <w:bookmarkStart w:id="167" w:name="_Toc493540564"/>
            <w:bookmarkStart w:id="168" w:name="_Toc493542557"/>
            <w:bookmarkStart w:id="169" w:name="_Toc500712113"/>
            <w:bookmarkStart w:id="170" w:name="_Toc500712455"/>
            <w:bookmarkStart w:id="171" w:name="_Toc500712554"/>
            <w:bookmarkStart w:id="172" w:name="_Toc520819058"/>
            <w:bookmarkStart w:id="173" w:name="_Toc481994924"/>
            <w:bookmarkStart w:id="174" w:name="_Toc483467566"/>
            <w:r w:rsidRPr="001723F5">
              <w:rPr>
                <w:rFonts w:ascii="Times New Roman" w:eastAsia="Times New Roman" w:hAnsi="Times New Roman" w:cs="Times New Roman"/>
                <w:kern w:val="0"/>
                <w:sz w:val="24"/>
                <w:szCs w:val="24"/>
                <w:lang w:eastAsia="pl-PL"/>
                <w14:ligatures w14:val="none"/>
              </w:rPr>
              <w:t>Szczegółowe Zasady Sprawozdawczości</w:t>
            </w:r>
            <w:bookmarkEnd w:id="166"/>
            <w:bookmarkEnd w:id="167"/>
            <w:bookmarkEnd w:id="168"/>
            <w:bookmarkEnd w:id="169"/>
            <w:bookmarkEnd w:id="170"/>
            <w:bookmarkEnd w:id="171"/>
            <w:bookmarkEnd w:id="172"/>
            <w:bookmarkEnd w:id="173"/>
            <w:bookmarkEnd w:id="174"/>
          </w:p>
        </w:tc>
      </w:tr>
      <w:tr w:rsidR="001723F5" w:rsidRPr="001723F5" w14:paraId="15CA1082" w14:textId="77777777" w:rsidTr="004D426D">
        <w:trPr>
          <w:gridAfter w:val="1"/>
          <w:wAfter w:w="107" w:type="dxa"/>
        </w:trPr>
        <w:tc>
          <w:tcPr>
            <w:tcW w:w="2241" w:type="dxa"/>
          </w:tcPr>
          <w:p w14:paraId="4F3CA5E5" w14:textId="77777777" w:rsidR="001723F5" w:rsidRPr="001723F5" w:rsidRDefault="001723F5" w:rsidP="001723F5">
            <w:pPr>
              <w:spacing w:after="0" w:line="240" w:lineRule="auto"/>
              <w:jc w:val="both"/>
              <w:rPr>
                <w:rFonts w:ascii="Times New Roman" w:eastAsia="Times New Roman" w:hAnsi="Times New Roman" w:cs="Times New Roman"/>
                <w:b/>
                <w:bCs/>
                <w:kern w:val="0"/>
                <w:sz w:val="24"/>
                <w:szCs w:val="24"/>
                <w:lang w:val="en-GB" w:eastAsia="en-GB"/>
                <w14:ligatures w14:val="none"/>
              </w:rPr>
            </w:pPr>
            <w:r w:rsidRPr="001723F5">
              <w:rPr>
                <w:rFonts w:ascii="Times New Roman" w:eastAsia="Times New Roman" w:hAnsi="Times New Roman" w:cs="Times New Roman"/>
                <w:b/>
                <w:bCs/>
                <w:kern w:val="0"/>
                <w:sz w:val="24"/>
                <w:szCs w:val="24"/>
                <w:lang w:val="en-GB" w:eastAsia="en-GB"/>
                <w14:ligatures w14:val="none"/>
              </w:rPr>
              <w:t>Załącznik nr 3</w:t>
            </w:r>
          </w:p>
        </w:tc>
        <w:tc>
          <w:tcPr>
            <w:tcW w:w="6299" w:type="dxa"/>
          </w:tcPr>
          <w:p w14:paraId="64B52E9C"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Zasady wypłaty Reporęczenia</w:t>
            </w:r>
          </w:p>
        </w:tc>
      </w:tr>
      <w:tr w:rsidR="001723F5" w:rsidRPr="001723F5" w14:paraId="67480CBD" w14:textId="77777777" w:rsidTr="004D426D">
        <w:trPr>
          <w:gridAfter w:val="1"/>
          <w:wAfter w:w="107" w:type="dxa"/>
        </w:trPr>
        <w:tc>
          <w:tcPr>
            <w:tcW w:w="2241" w:type="dxa"/>
          </w:tcPr>
          <w:p w14:paraId="03E80C0B"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4</w:t>
            </w:r>
          </w:p>
        </w:tc>
        <w:tc>
          <w:tcPr>
            <w:tcW w:w="6299" w:type="dxa"/>
          </w:tcPr>
          <w:p w14:paraId="7822BA0A"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175" w:name="_Toc493539389"/>
            <w:bookmarkStart w:id="176" w:name="_Toc493540565"/>
            <w:bookmarkStart w:id="177" w:name="_Toc493542558"/>
            <w:bookmarkStart w:id="178" w:name="_Toc500712114"/>
            <w:bookmarkStart w:id="179" w:name="_Toc500712459"/>
            <w:bookmarkStart w:id="180" w:name="_Toc500712558"/>
            <w:bookmarkStart w:id="181" w:name="_Toc520819060"/>
            <w:bookmarkStart w:id="182" w:name="_Toc481994926"/>
            <w:bookmarkStart w:id="183" w:name="_Toc483467568"/>
            <w:r w:rsidRPr="001723F5">
              <w:rPr>
                <w:rFonts w:ascii="Times New Roman" w:eastAsia="Times New Roman" w:hAnsi="Times New Roman" w:cs="Times New Roman"/>
                <w:kern w:val="0"/>
                <w:sz w:val="24"/>
                <w:szCs w:val="24"/>
                <w:lang w:eastAsia="pl-PL"/>
                <w14:ligatures w14:val="none"/>
              </w:rPr>
              <w:t xml:space="preserve">Wniosek o </w:t>
            </w:r>
            <w:bookmarkEnd w:id="175"/>
            <w:bookmarkEnd w:id="176"/>
            <w:bookmarkEnd w:id="177"/>
            <w:bookmarkEnd w:id="178"/>
            <w:bookmarkEnd w:id="179"/>
            <w:bookmarkEnd w:id="180"/>
            <w:bookmarkEnd w:id="181"/>
            <w:bookmarkEnd w:id="182"/>
            <w:bookmarkEnd w:id="183"/>
            <w:r w:rsidRPr="001723F5">
              <w:rPr>
                <w:rFonts w:ascii="Times New Roman" w:eastAsia="Times New Roman" w:hAnsi="Times New Roman" w:cs="Times New Roman"/>
                <w:kern w:val="0"/>
                <w:sz w:val="24"/>
                <w:szCs w:val="24"/>
                <w:lang w:eastAsia="pl-PL"/>
                <w14:ligatures w14:val="none"/>
              </w:rPr>
              <w:t>wypłatę Jednostkowego Reporęczenia</w:t>
            </w:r>
          </w:p>
        </w:tc>
      </w:tr>
      <w:tr w:rsidR="001723F5" w:rsidRPr="001723F5" w14:paraId="71E7E0E1" w14:textId="77777777" w:rsidTr="004D426D">
        <w:trPr>
          <w:gridAfter w:val="1"/>
          <w:wAfter w:w="107" w:type="dxa"/>
        </w:trPr>
        <w:tc>
          <w:tcPr>
            <w:tcW w:w="2241" w:type="dxa"/>
          </w:tcPr>
          <w:p w14:paraId="521D9948"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bookmarkStart w:id="184" w:name="_Toc500712460"/>
            <w:bookmarkStart w:id="185" w:name="_Toc500712559"/>
            <w:bookmarkStart w:id="186" w:name="_Toc520819061"/>
            <w:bookmarkStart w:id="187" w:name="_Toc481994927"/>
            <w:bookmarkStart w:id="188" w:name="_Toc483467569"/>
            <w:r w:rsidRPr="001723F5">
              <w:rPr>
                <w:rFonts w:ascii="Times New Roman" w:eastAsia="Times New Roman" w:hAnsi="Times New Roman" w:cs="Times New Roman"/>
                <w:b/>
                <w:bCs/>
                <w:kern w:val="0"/>
                <w:sz w:val="24"/>
                <w:szCs w:val="24"/>
                <w:lang w:val="en-GB" w:eastAsia="en-GB"/>
                <w14:ligatures w14:val="none"/>
              </w:rPr>
              <w:t xml:space="preserve">Załącznik nr </w:t>
            </w:r>
            <w:bookmarkEnd w:id="184"/>
            <w:bookmarkEnd w:id="185"/>
            <w:bookmarkEnd w:id="186"/>
            <w:bookmarkEnd w:id="187"/>
            <w:bookmarkEnd w:id="188"/>
            <w:r w:rsidRPr="001723F5">
              <w:rPr>
                <w:rFonts w:ascii="Times New Roman" w:eastAsia="Times New Roman" w:hAnsi="Times New Roman" w:cs="Times New Roman"/>
                <w:b/>
                <w:bCs/>
                <w:kern w:val="0"/>
                <w:sz w:val="24"/>
                <w:szCs w:val="24"/>
                <w:lang w:val="en-GB" w:eastAsia="en-GB"/>
                <w14:ligatures w14:val="none"/>
              </w:rPr>
              <w:t>5</w:t>
            </w:r>
          </w:p>
        </w:tc>
        <w:tc>
          <w:tcPr>
            <w:tcW w:w="6299" w:type="dxa"/>
          </w:tcPr>
          <w:p w14:paraId="548E4B3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bookmarkStart w:id="189" w:name="_Toc493539390"/>
            <w:bookmarkStart w:id="190" w:name="_Toc493540566"/>
            <w:bookmarkStart w:id="191" w:name="_Toc493542559"/>
            <w:bookmarkStart w:id="192" w:name="_Toc500712115"/>
            <w:bookmarkStart w:id="193" w:name="_Toc500712461"/>
            <w:bookmarkStart w:id="194" w:name="_Toc500712560"/>
            <w:bookmarkStart w:id="195" w:name="_Toc520819062"/>
            <w:bookmarkStart w:id="196" w:name="_Toc481994928"/>
            <w:bookmarkStart w:id="197" w:name="_Toc483467570"/>
            <w:r w:rsidRPr="001723F5">
              <w:rPr>
                <w:rFonts w:ascii="Times New Roman" w:eastAsia="Times New Roman" w:hAnsi="Times New Roman" w:cs="Times New Roman"/>
                <w:kern w:val="0"/>
                <w:sz w:val="24"/>
                <w:szCs w:val="24"/>
                <w:lang w:eastAsia="pl-PL"/>
                <w14:ligatures w14:val="none"/>
              </w:rPr>
              <w:t>Pełnomocnictwo do Rachunku Bankowego Pośrednika Finansowego</w:t>
            </w:r>
            <w:bookmarkEnd w:id="189"/>
            <w:bookmarkEnd w:id="190"/>
            <w:bookmarkEnd w:id="191"/>
            <w:bookmarkEnd w:id="192"/>
            <w:bookmarkEnd w:id="193"/>
            <w:bookmarkEnd w:id="194"/>
            <w:bookmarkEnd w:id="195"/>
            <w:bookmarkEnd w:id="196"/>
            <w:bookmarkEnd w:id="197"/>
          </w:p>
        </w:tc>
      </w:tr>
      <w:tr w:rsidR="001723F5" w:rsidRPr="001723F5" w14:paraId="336BDE8C" w14:textId="77777777" w:rsidTr="004D426D">
        <w:trPr>
          <w:gridAfter w:val="1"/>
          <w:wAfter w:w="107" w:type="dxa"/>
        </w:trPr>
        <w:tc>
          <w:tcPr>
            <w:tcW w:w="2241" w:type="dxa"/>
          </w:tcPr>
          <w:p w14:paraId="67AB1385"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bookmarkStart w:id="198" w:name="_Toc500712462"/>
            <w:bookmarkStart w:id="199" w:name="_Toc500712561"/>
            <w:bookmarkStart w:id="200" w:name="_Toc520819063"/>
            <w:bookmarkStart w:id="201" w:name="_Toc481994929"/>
            <w:bookmarkStart w:id="202" w:name="_Toc483467571"/>
            <w:r w:rsidRPr="001723F5">
              <w:rPr>
                <w:rFonts w:ascii="Times New Roman" w:eastAsia="Times New Roman" w:hAnsi="Times New Roman" w:cs="Times New Roman"/>
                <w:b/>
                <w:bCs/>
                <w:kern w:val="0"/>
                <w:sz w:val="24"/>
                <w:szCs w:val="24"/>
                <w:lang w:val="en-GB" w:eastAsia="en-GB"/>
                <w14:ligatures w14:val="none"/>
              </w:rPr>
              <w:t xml:space="preserve">Załącznik nr </w:t>
            </w:r>
            <w:bookmarkEnd w:id="198"/>
            <w:bookmarkEnd w:id="199"/>
            <w:bookmarkEnd w:id="200"/>
            <w:bookmarkEnd w:id="201"/>
            <w:bookmarkEnd w:id="202"/>
            <w:r w:rsidRPr="001723F5">
              <w:rPr>
                <w:rFonts w:ascii="Times New Roman" w:eastAsia="Times New Roman" w:hAnsi="Times New Roman" w:cs="Times New Roman"/>
                <w:b/>
                <w:bCs/>
                <w:kern w:val="0"/>
                <w:sz w:val="24"/>
                <w:szCs w:val="24"/>
                <w:lang w:val="en-GB" w:eastAsia="en-GB"/>
                <w14:ligatures w14:val="none"/>
              </w:rPr>
              <w:t>6</w:t>
            </w:r>
          </w:p>
        </w:tc>
        <w:tc>
          <w:tcPr>
            <w:tcW w:w="6299" w:type="dxa"/>
          </w:tcPr>
          <w:p w14:paraId="2918B1DB"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203" w:name="_Toc493539391"/>
            <w:bookmarkStart w:id="204" w:name="_Toc493540567"/>
            <w:bookmarkStart w:id="205" w:name="_Toc493542560"/>
            <w:bookmarkStart w:id="206" w:name="_Toc500712116"/>
            <w:bookmarkStart w:id="207" w:name="_Toc500712463"/>
            <w:bookmarkStart w:id="208" w:name="_Toc500712562"/>
            <w:bookmarkStart w:id="209" w:name="_Toc520819064"/>
            <w:bookmarkStart w:id="210" w:name="_Toc481994930"/>
            <w:bookmarkStart w:id="211" w:name="_Toc483467572"/>
            <w:r w:rsidRPr="001723F5">
              <w:rPr>
                <w:rFonts w:ascii="Times New Roman" w:eastAsia="Times New Roman" w:hAnsi="Times New Roman" w:cs="Times New Roman"/>
                <w:kern w:val="0"/>
                <w:sz w:val="24"/>
                <w:szCs w:val="24"/>
                <w:lang w:eastAsia="pl-PL"/>
                <w14:ligatures w14:val="none"/>
              </w:rPr>
              <w:t>Umowa Cesji Praw z Wierzytelności i Zabezpieczeń</w:t>
            </w:r>
            <w:bookmarkEnd w:id="203"/>
            <w:bookmarkEnd w:id="204"/>
            <w:bookmarkEnd w:id="205"/>
            <w:bookmarkEnd w:id="206"/>
            <w:bookmarkEnd w:id="207"/>
            <w:bookmarkEnd w:id="208"/>
            <w:bookmarkEnd w:id="209"/>
            <w:bookmarkEnd w:id="210"/>
            <w:bookmarkEnd w:id="211"/>
          </w:p>
        </w:tc>
      </w:tr>
      <w:tr w:rsidR="001723F5" w:rsidRPr="001723F5" w14:paraId="4392AFA3" w14:textId="77777777" w:rsidTr="004D426D">
        <w:trPr>
          <w:gridAfter w:val="1"/>
          <w:wAfter w:w="107" w:type="dxa"/>
        </w:trPr>
        <w:tc>
          <w:tcPr>
            <w:tcW w:w="2241" w:type="dxa"/>
          </w:tcPr>
          <w:p w14:paraId="4C457F58"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bookmarkStart w:id="212" w:name="_Toc500712466"/>
            <w:bookmarkStart w:id="213" w:name="_Toc500712565"/>
            <w:bookmarkStart w:id="214" w:name="_Toc520819067"/>
            <w:bookmarkStart w:id="215" w:name="_Toc481994933"/>
            <w:bookmarkStart w:id="216" w:name="_Toc483467575"/>
            <w:r w:rsidRPr="001723F5">
              <w:rPr>
                <w:rFonts w:ascii="Times New Roman" w:eastAsia="Times New Roman" w:hAnsi="Times New Roman" w:cs="Times New Roman"/>
                <w:b/>
                <w:bCs/>
                <w:kern w:val="0"/>
                <w:sz w:val="24"/>
                <w:szCs w:val="24"/>
                <w:lang w:eastAsia="en-GB"/>
                <w14:ligatures w14:val="none"/>
              </w:rPr>
              <w:t xml:space="preserve">Załącznik nr </w:t>
            </w:r>
            <w:bookmarkEnd w:id="212"/>
            <w:bookmarkEnd w:id="213"/>
            <w:bookmarkEnd w:id="214"/>
            <w:bookmarkEnd w:id="215"/>
            <w:bookmarkEnd w:id="216"/>
            <w:r w:rsidRPr="001723F5">
              <w:rPr>
                <w:rFonts w:ascii="Times New Roman" w:eastAsia="Times New Roman" w:hAnsi="Times New Roman" w:cs="Times New Roman"/>
                <w:b/>
                <w:bCs/>
                <w:kern w:val="0"/>
                <w:sz w:val="24"/>
                <w:szCs w:val="24"/>
                <w:lang w:eastAsia="en-GB"/>
                <w14:ligatures w14:val="none"/>
              </w:rPr>
              <w:t>7</w:t>
            </w:r>
          </w:p>
        </w:tc>
        <w:tc>
          <w:tcPr>
            <w:tcW w:w="6299" w:type="dxa"/>
          </w:tcPr>
          <w:p w14:paraId="21332EAF"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217" w:name="_Toc493539393"/>
            <w:bookmarkStart w:id="218" w:name="_Toc493540569"/>
            <w:bookmarkStart w:id="219" w:name="_Toc493542562"/>
            <w:bookmarkStart w:id="220" w:name="_Toc500712118"/>
            <w:bookmarkStart w:id="221" w:name="_Toc500712467"/>
            <w:bookmarkStart w:id="222" w:name="_Toc500712566"/>
            <w:bookmarkStart w:id="223" w:name="_Toc520819068"/>
            <w:bookmarkStart w:id="224" w:name="_Toc481994934"/>
            <w:bookmarkStart w:id="225" w:name="_Toc483467576"/>
            <w:r w:rsidRPr="001723F5">
              <w:rPr>
                <w:rFonts w:ascii="Times New Roman" w:eastAsia="Times New Roman" w:hAnsi="Times New Roman" w:cs="Times New Roman"/>
                <w:kern w:val="0"/>
                <w:sz w:val="24"/>
                <w:szCs w:val="24"/>
                <w:lang w:eastAsia="pl-PL"/>
                <w14:ligatures w14:val="none"/>
              </w:rPr>
              <w:t>Oświadczenie o poddaniu się egzekucji</w:t>
            </w:r>
            <w:bookmarkEnd w:id="217"/>
            <w:bookmarkEnd w:id="218"/>
            <w:bookmarkEnd w:id="219"/>
            <w:bookmarkEnd w:id="220"/>
            <w:bookmarkEnd w:id="221"/>
            <w:bookmarkEnd w:id="222"/>
            <w:bookmarkEnd w:id="223"/>
            <w:bookmarkEnd w:id="224"/>
            <w:bookmarkEnd w:id="225"/>
          </w:p>
        </w:tc>
      </w:tr>
      <w:tr w:rsidR="001723F5" w:rsidRPr="001723F5" w14:paraId="613834FE" w14:textId="77777777" w:rsidTr="004D426D">
        <w:tc>
          <w:tcPr>
            <w:tcW w:w="2241" w:type="dxa"/>
          </w:tcPr>
          <w:p w14:paraId="6D68E5AA"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8</w:t>
            </w:r>
          </w:p>
        </w:tc>
        <w:tc>
          <w:tcPr>
            <w:tcW w:w="6406" w:type="dxa"/>
            <w:gridSpan w:val="2"/>
          </w:tcPr>
          <w:p w14:paraId="6C3FA8B6"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highlight w:val="yellow"/>
                <w:lang w:eastAsia="pl-PL"/>
                <w14:ligatures w14:val="none"/>
              </w:rPr>
            </w:pPr>
            <w:r w:rsidRPr="001723F5">
              <w:rPr>
                <w:rFonts w:ascii="Times New Roman" w:eastAsia="Times New Roman" w:hAnsi="Times New Roman" w:cs="Times New Roman"/>
                <w:kern w:val="0"/>
                <w:sz w:val="24"/>
                <w:szCs w:val="24"/>
                <w:lang w:eastAsia="pl-PL"/>
                <w14:ligatures w14:val="none"/>
              </w:rPr>
              <w:t>Weksel in blanco wraz z deklaracją wekslową</w:t>
            </w:r>
          </w:p>
        </w:tc>
      </w:tr>
      <w:tr w:rsidR="001723F5" w:rsidRPr="001723F5" w14:paraId="3291588F" w14:textId="77777777" w:rsidTr="004D426D">
        <w:trPr>
          <w:gridAfter w:val="1"/>
          <w:wAfter w:w="107" w:type="dxa"/>
        </w:trPr>
        <w:tc>
          <w:tcPr>
            <w:tcW w:w="2241" w:type="dxa"/>
          </w:tcPr>
          <w:p w14:paraId="4455DD3F"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bookmarkStart w:id="226" w:name="_Toc500712468"/>
            <w:bookmarkStart w:id="227" w:name="_Toc500712567"/>
            <w:bookmarkStart w:id="228" w:name="_Toc520819069"/>
            <w:bookmarkStart w:id="229" w:name="_Toc481994935"/>
            <w:bookmarkStart w:id="230" w:name="_Toc483467577"/>
            <w:r w:rsidRPr="001723F5">
              <w:rPr>
                <w:rFonts w:ascii="Times New Roman" w:eastAsia="Times New Roman" w:hAnsi="Times New Roman" w:cs="Times New Roman"/>
                <w:b/>
                <w:bCs/>
                <w:kern w:val="0"/>
                <w:sz w:val="24"/>
                <w:szCs w:val="24"/>
                <w:lang w:eastAsia="en-GB"/>
                <w14:ligatures w14:val="none"/>
              </w:rPr>
              <w:t xml:space="preserve">Załącznik </w:t>
            </w:r>
            <w:bookmarkEnd w:id="226"/>
            <w:bookmarkEnd w:id="227"/>
            <w:r w:rsidRPr="001723F5">
              <w:rPr>
                <w:rFonts w:ascii="Times New Roman" w:eastAsia="Times New Roman" w:hAnsi="Times New Roman" w:cs="Times New Roman"/>
                <w:b/>
                <w:bCs/>
                <w:kern w:val="0"/>
                <w:sz w:val="24"/>
                <w:szCs w:val="24"/>
                <w:lang w:eastAsia="en-GB"/>
                <w14:ligatures w14:val="none"/>
              </w:rPr>
              <w:t xml:space="preserve">nr </w:t>
            </w:r>
            <w:bookmarkEnd w:id="228"/>
            <w:bookmarkEnd w:id="229"/>
            <w:bookmarkEnd w:id="230"/>
            <w:r w:rsidRPr="001723F5">
              <w:rPr>
                <w:rFonts w:ascii="Times New Roman" w:eastAsia="Times New Roman" w:hAnsi="Times New Roman" w:cs="Times New Roman"/>
                <w:b/>
                <w:bCs/>
                <w:kern w:val="0"/>
                <w:sz w:val="24"/>
                <w:szCs w:val="24"/>
                <w:lang w:eastAsia="en-GB"/>
                <w14:ligatures w14:val="none"/>
              </w:rPr>
              <w:t>9</w:t>
            </w:r>
          </w:p>
        </w:tc>
        <w:tc>
          <w:tcPr>
            <w:tcW w:w="6299" w:type="dxa"/>
          </w:tcPr>
          <w:p w14:paraId="2D15A616" w14:textId="18E9EFF4"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bookmarkStart w:id="231" w:name="_Toc481994938"/>
            <w:bookmarkStart w:id="232" w:name="_Toc483467580"/>
            <w:r w:rsidRPr="001723F5">
              <w:rPr>
                <w:rFonts w:ascii="Times New Roman" w:eastAsia="Times New Roman" w:hAnsi="Times New Roman" w:cs="Times New Roman"/>
                <w:kern w:val="0"/>
                <w:sz w:val="24"/>
                <w:szCs w:val="24"/>
                <w:lang w:eastAsia="pl-PL"/>
                <w14:ligatures w14:val="none"/>
              </w:rPr>
              <w:t xml:space="preserve">Umowa </w:t>
            </w:r>
            <w:bookmarkEnd w:id="231"/>
            <w:bookmarkEnd w:id="232"/>
            <w:r w:rsidR="004E695C">
              <w:rPr>
                <w:rFonts w:ascii="Times New Roman" w:eastAsia="Times New Roman" w:hAnsi="Times New Roman" w:cs="Times New Roman"/>
                <w:kern w:val="0"/>
                <w:sz w:val="24"/>
                <w:szCs w:val="24"/>
                <w:lang w:eastAsia="pl-PL"/>
                <w14:ligatures w14:val="none"/>
              </w:rPr>
              <w:t>o współadministrowanie danymi osobowymi w ramach Umowy Operacyjnej</w:t>
            </w:r>
          </w:p>
        </w:tc>
      </w:tr>
      <w:tr w:rsidR="001723F5" w:rsidRPr="001723F5" w14:paraId="398FDCF4" w14:textId="77777777" w:rsidTr="004D426D">
        <w:trPr>
          <w:gridAfter w:val="1"/>
          <w:wAfter w:w="107" w:type="dxa"/>
        </w:trPr>
        <w:tc>
          <w:tcPr>
            <w:tcW w:w="2241" w:type="dxa"/>
          </w:tcPr>
          <w:p w14:paraId="0CFF3321"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10</w:t>
            </w:r>
          </w:p>
        </w:tc>
        <w:tc>
          <w:tcPr>
            <w:tcW w:w="6299" w:type="dxa"/>
          </w:tcPr>
          <w:p w14:paraId="35592FE9"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Procedura Windykacji Roszczeń</w:t>
            </w:r>
          </w:p>
        </w:tc>
      </w:tr>
      <w:tr w:rsidR="001723F5" w:rsidRPr="001723F5" w14:paraId="324C2FD3" w14:textId="77777777" w:rsidTr="004D426D">
        <w:trPr>
          <w:gridAfter w:val="1"/>
          <w:wAfter w:w="107" w:type="dxa"/>
        </w:trPr>
        <w:tc>
          <w:tcPr>
            <w:tcW w:w="2241" w:type="dxa"/>
          </w:tcPr>
          <w:p w14:paraId="5F1C5847"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11</w:t>
            </w:r>
          </w:p>
        </w:tc>
        <w:tc>
          <w:tcPr>
            <w:tcW w:w="6299" w:type="dxa"/>
          </w:tcPr>
          <w:p w14:paraId="5D737B40"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Rejestr Portfela Jednostkowych Poręczeń</w:t>
            </w:r>
          </w:p>
        </w:tc>
      </w:tr>
      <w:tr w:rsidR="001723F5" w:rsidRPr="001723F5" w14:paraId="064A9EA2" w14:textId="77777777" w:rsidTr="004D426D">
        <w:trPr>
          <w:gridAfter w:val="1"/>
          <w:wAfter w:w="107" w:type="dxa"/>
        </w:trPr>
        <w:tc>
          <w:tcPr>
            <w:tcW w:w="2241" w:type="dxa"/>
          </w:tcPr>
          <w:p w14:paraId="2FD388DF"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12</w:t>
            </w:r>
          </w:p>
        </w:tc>
        <w:tc>
          <w:tcPr>
            <w:tcW w:w="6299" w:type="dxa"/>
          </w:tcPr>
          <w:p w14:paraId="613696F8"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Dokumenty aplikacyjne</w:t>
            </w:r>
          </w:p>
        </w:tc>
      </w:tr>
      <w:tr w:rsidR="001723F5" w:rsidRPr="001723F5" w14:paraId="664D7AED" w14:textId="77777777" w:rsidTr="004D426D">
        <w:tc>
          <w:tcPr>
            <w:tcW w:w="2241" w:type="dxa"/>
          </w:tcPr>
          <w:p w14:paraId="77B46DF6"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13</w:t>
            </w:r>
          </w:p>
        </w:tc>
        <w:tc>
          <w:tcPr>
            <w:tcW w:w="6406" w:type="dxa"/>
            <w:gridSpan w:val="2"/>
          </w:tcPr>
          <w:p w14:paraId="5FEB70A6"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 xml:space="preserve">Regulamin naboru Linia reporęczeniowa dla Funduszy Poręczeniowych </w:t>
            </w:r>
          </w:p>
        </w:tc>
      </w:tr>
      <w:tr w:rsidR="001723F5" w:rsidRPr="001723F5" w14:paraId="67194C8F" w14:textId="77777777" w:rsidTr="004D426D">
        <w:tc>
          <w:tcPr>
            <w:tcW w:w="2241" w:type="dxa"/>
          </w:tcPr>
          <w:p w14:paraId="4571C225" w14:textId="77777777" w:rsidR="001723F5" w:rsidRPr="001723F5" w:rsidRDefault="001723F5" w:rsidP="001723F5">
            <w:pPr>
              <w:spacing w:after="0" w:line="240" w:lineRule="auto"/>
              <w:ind w:left="4320" w:hanging="4320"/>
              <w:jc w:val="both"/>
              <w:rPr>
                <w:rFonts w:ascii="Times New Roman" w:eastAsia="Times New Roman" w:hAnsi="Times New Roman" w:cs="Times New Roman"/>
                <w:b/>
                <w:bCs/>
                <w:kern w:val="0"/>
                <w:sz w:val="24"/>
                <w:szCs w:val="24"/>
                <w:lang w:eastAsia="en-GB"/>
                <w14:ligatures w14:val="none"/>
              </w:rPr>
            </w:pPr>
            <w:r w:rsidRPr="001723F5">
              <w:rPr>
                <w:rFonts w:ascii="Times New Roman" w:eastAsia="Times New Roman" w:hAnsi="Times New Roman" w:cs="Times New Roman"/>
                <w:b/>
                <w:bCs/>
                <w:kern w:val="0"/>
                <w:sz w:val="24"/>
                <w:szCs w:val="24"/>
                <w:lang w:eastAsia="en-GB"/>
                <w14:ligatures w14:val="none"/>
              </w:rPr>
              <w:t>Załącznik nr 14</w:t>
            </w:r>
          </w:p>
        </w:tc>
        <w:tc>
          <w:tcPr>
            <w:tcW w:w="6406" w:type="dxa"/>
            <w:gridSpan w:val="2"/>
          </w:tcPr>
          <w:p w14:paraId="3831DC6F"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vertAlign w:val="superscript"/>
                <w:lang w:eastAsia="pl-PL"/>
                <w14:ligatures w14:val="none"/>
              </w:rPr>
            </w:pPr>
            <w:r w:rsidRPr="001723F5">
              <w:rPr>
                <w:rFonts w:ascii="Times New Roman" w:eastAsia="Times New Roman" w:hAnsi="Times New Roman" w:cs="Times New Roman"/>
                <w:kern w:val="0"/>
                <w:sz w:val="24"/>
                <w:szCs w:val="24"/>
                <w:lang w:eastAsia="pl-PL"/>
                <w14:ligatures w14:val="none"/>
              </w:rPr>
              <w:t>Oświadczenie dotyczące opłaty cyklicznej</w:t>
            </w:r>
            <w:r w:rsidRPr="001723F5">
              <w:rPr>
                <w:rFonts w:ascii="Times New Roman" w:eastAsia="Times New Roman" w:hAnsi="Times New Roman" w:cs="Times New Roman"/>
                <w:kern w:val="0"/>
                <w:sz w:val="24"/>
                <w:szCs w:val="24"/>
                <w:vertAlign w:val="superscript"/>
                <w:lang w:eastAsia="pl-PL"/>
                <w14:ligatures w14:val="none"/>
              </w:rPr>
              <w:footnoteReference w:id="1"/>
            </w:r>
          </w:p>
          <w:p w14:paraId="6BE263BD" w14:textId="77777777" w:rsidR="001723F5" w:rsidRPr="001723F5" w:rsidRDefault="001723F5" w:rsidP="001723F5">
            <w:pPr>
              <w:spacing w:after="0" w:line="240" w:lineRule="auto"/>
              <w:ind w:right="-442"/>
              <w:rPr>
                <w:rFonts w:ascii="Times New Roman" w:eastAsia="Times New Roman" w:hAnsi="Times New Roman" w:cs="Times New Roman"/>
                <w:kern w:val="0"/>
                <w:sz w:val="24"/>
                <w:szCs w:val="24"/>
                <w:lang w:eastAsia="pl-PL"/>
                <w14:ligatures w14:val="none"/>
              </w:rPr>
            </w:pPr>
          </w:p>
        </w:tc>
      </w:tr>
    </w:tbl>
    <w:p w14:paraId="509AF060" w14:textId="77777777" w:rsidR="001723F5" w:rsidRPr="001723F5" w:rsidRDefault="001723F5" w:rsidP="001723F5">
      <w:pPr>
        <w:keepNext/>
        <w:numPr>
          <w:ilvl w:val="0"/>
          <w:numId w:val="14"/>
        </w:numPr>
        <w:tabs>
          <w:tab w:val="left" w:pos="567"/>
        </w:tabs>
        <w:spacing w:after="0" w:line="240" w:lineRule="auto"/>
        <w:ind w:hanging="851"/>
        <w:jc w:val="both"/>
        <w:outlineLvl w:val="0"/>
        <w:rPr>
          <w:rFonts w:ascii="Times New Roman" w:eastAsia="Times New Roman" w:hAnsi="Times New Roman" w:cs="Times New Roman"/>
          <w:b/>
          <w:bCs/>
          <w:kern w:val="0"/>
          <w:sz w:val="24"/>
          <w:szCs w:val="24"/>
          <w:lang w:eastAsia="pl-PL"/>
          <w14:ligatures w14:val="none"/>
        </w:rPr>
      </w:pPr>
      <w:bookmarkStart w:id="233" w:name="_Toc202446710"/>
      <w:bookmarkStart w:id="234" w:name="_Toc481994941"/>
      <w:bookmarkStart w:id="235" w:name="_Toc483467583"/>
      <w:bookmarkStart w:id="236" w:name="_Toc213228015"/>
      <w:bookmarkEnd w:id="154"/>
      <w:bookmarkEnd w:id="233"/>
      <w:r w:rsidRPr="001723F5">
        <w:rPr>
          <w:rFonts w:ascii="Times New Roman" w:eastAsia="Times New Roman" w:hAnsi="Times New Roman" w:cs="Times New Roman"/>
          <w:b/>
          <w:bCs/>
          <w:kern w:val="0"/>
          <w:sz w:val="24"/>
          <w:szCs w:val="24"/>
          <w:lang w:eastAsia="pl-PL"/>
          <w14:ligatures w14:val="none"/>
        </w:rPr>
        <w:t>Przedmiot Umowy</w:t>
      </w:r>
      <w:bookmarkEnd w:id="234"/>
      <w:bookmarkEnd w:id="235"/>
      <w:bookmarkEnd w:id="236"/>
    </w:p>
    <w:p w14:paraId="63047853"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3D89061B" w14:textId="77777777" w:rsidR="001723F5" w:rsidRPr="001723F5" w:rsidRDefault="001723F5" w:rsidP="001723F5">
      <w:pPr>
        <w:numPr>
          <w:ilvl w:val="0"/>
          <w:numId w:val="5"/>
        </w:numPr>
        <w:spacing w:after="0" w:line="240" w:lineRule="auto"/>
        <w:rPr>
          <w:rFonts w:ascii="Times New Roman" w:eastAsia="Times New Roman" w:hAnsi="Times New Roman" w:cs="Times New Roman"/>
          <w:vanish/>
          <w:kern w:val="0"/>
          <w:sz w:val="24"/>
          <w:szCs w:val="24"/>
          <w:lang w:eastAsia="ar-SA"/>
          <w14:ligatures w14:val="none"/>
        </w:rPr>
      </w:pPr>
    </w:p>
    <w:p w14:paraId="4CBC209C" w14:textId="77777777" w:rsidR="001723F5" w:rsidRPr="001723F5" w:rsidRDefault="001723F5" w:rsidP="001723F5">
      <w:pPr>
        <w:numPr>
          <w:ilvl w:val="0"/>
          <w:numId w:val="5"/>
        </w:numPr>
        <w:spacing w:after="0" w:line="240" w:lineRule="auto"/>
        <w:rPr>
          <w:rFonts w:ascii="Times New Roman" w:eastAsia="Times New Roman" w:hAnsi="Times New Roman" w:cs="Times New Roman"/>
          <w:vanish/>
          <w:kern w:val="0"/>
          <w:sz w:val="24"/>
          <w:szCs w:val="24"/>
          <w:lang w:eastAsia="ar-SA"/>
          <w14:ligatures w14:val="none"/>
        </w:rPr>
      </w:pPr>
    </w:p>
    <w:p w14:paraId="683BE29A" w14:textId="77777777" w:rsidR="001723F5" w:rsidRPr="001723F5" w:rsidRDefault="001723F5" w:rsidP="001723F5">
      <w:pPr>
        <w:numPr>
          <w:ilvl w:val="0"/>
          <w:numId w:val="15"/>
        </w:numPr>
        <w:spacing w:after="240" w:line="240" w:lineRule="auto"/>
        <w:ind w:hanging="862"/>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Niniejsza Umowa określa ogólne warunki i zasady udostępniania przez RFR Produktu Finansowego Pośrednikowi w celu udzielania przez Pośrednika Finansowego wsparcia na rzecz Odbiorców Ostatecznych, na zasadach określonych w Umowie, poprzez: </w:t>
      </w:r>
    </w:p>
    <w:p w14:paraId="5C71174B"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dokonywanie wyboru </w:t>
      </w:r>
      <w:bookmarkStart w:id="237" w:name="_Hlk201669791"/>
      <w:r w:rsidRPr="001723F5">
        <w:rPr>
          <w:rFonts w:ascii="Times New Roman" w:eastAsia="Times New Roman" w:hAnsi="Times New Roman" w:cs="Times New Roman"/>
          <w:kern w:val="0"/>
          <w:sz w:val="24"/>
          <w:szCs w:val="24"/>
          <w:lang w:eastAsia="ar-SA"/>
          <w14:ligatures w14:val="none"/>
        </w:rPr>
        <w:t>Odbiorców</w:t>
      </w:r>
      <w:bookmarkEnd w:id="237"/>
      <w:r w:rsidRPr="001723F5">
        <w:rPr>
          <w:rFonts w:ascii="Times New Roman" w:eastAsia="Times New Roman" w:hAnsi="Times New Roman" w:cs="Times New Roman"/>
          <w:kern w:val="0"/>
          <w:sz w:val="24"/>
          <w:szCs w:val="24"/>
          <w:lang w:eastAsia="ar-SA"/>
          <w14:ligatures w14:val="none"/>
        </w:rPr>
        <w:t xml:space="preserve"> Ostatecznych; </w:t>
      </w:r>
    </w:p>
    <w:p w14:paraId="799780EB"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udzielanie Jednostkowych Poręczeń na rzecz Odbiorców Ostatecznych;</w:t>
      </w:r>
    </w:p>
    <w:p w14:paraId="4439AE0F"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zarządzanie Portfelem Jednostkowych Poręczeń;</w:t>
      </w:r>
    </w:p>
    <w:p w14:paraId="73D7447F"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wnioskowanie o wypłatę Jednostkowych Reporęczeń przez RFR, po spełnieniu warunków określonych w Umowie;</w:t>
      </w:r>
    </w:p>
    <w:p w14:paraId="246BAE2E" w14:textId="77777777" w:rsidR="001723F5" w:rsidRPr="001723F5" w:rsidRDefault="001723F5" w:rsidP="001723F5">
      <w:pPr>
        <w:numPr>
          <w:ilvl w:val="0"/>
          <w:numId w:val="5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dokonywanie rozliczeń i zwrotu środków należnych Regionalnemu Funduszowi Rozwoju w wysokości wynikającej z rozliczenia Operacji; oraz </w:t>
      </w:r>
    </w:p>
    <w:p w14:paraId="5205DFDE" w14:textId="77777777" w:rsidR="001723F5" w:rsidRPr="001723F5" w:rsidRDefault="001723F5" w:rsidP="001723F5">
      <w:pPr>
        <w:numPr>
          <w:ilvl w:val="0"/>
          <w:numId w:val="53"/>
        </w:numPr>
        <w:spacing w:after="120" w:line="240" w:lineRule="auto"/>
        <w:ind w:left="1134" w:hanging="567"/>
        <w:contextualSpacing/>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monitorowanie przebiegu realizacji Operacji.</w:t>
      </w:r>
    </w:p>
    <w:p w14:paraId="466A3A97" w14:textId="77777777" w:rsidR="001723F5" w:rsidRPr="001723F5" w:rsidRDefault="001723F5" w:rsidP="001723F5">
      <w:pPr>
        <w:spacing w:after="0" w:line="240" w:lineRule="auto"/>
        <w:ind w:left="1134"/>
        <w:rPr>
          <w:rFonts w:ascii="Times New Roman" w:eastAsia="Times New Roman" w:hAnsi="Times New Roman" w:cs="Times New Roman"/>
          <w:kern w:val="0"/>
          <w:sz w:val="24"/>
          <w:szCs w:val="24"/>
          <w:lang w:eastAsia="en-GB"/>
          <w14:ligatures w14:val="none"/>
        </w:rPr>
      </w:pPr>
    </w:p>
    <w:p w14:paraId="74567EC1" w14:textId="77777777" w:rsidR="001723F5" w:rsidRPr="001723F5" w:rsidRDefault="001723F5" w:rsidP="001723F5">
      <w:pPr>
        <w:numPr>
          <w:ilvl w:val="0"/>
          <w:numId w:val="15"/>
        </w:numPr>
        <w:spacing w:after="240" w:line="240" w:lineRule="auto"/>
        <w:ind w:left="709" w:hanging="851"/>
        <w:contextualSpacing/>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Niniejsza Umowa jest zawierana w związku z wyborem </w:t>
      </w:r>
      <w:r w:rsidRPr="001723F5">
        <w:rPr>
          <w:rFonts w:ascii="Times New Roman" w:eastAsia="Times New Roman" w:hAnsi="Times New Roman" w:cs="Times New Roman"/>
          <w:i/>
          <w:kern w:val="0"/>
          <w:sz w:val="24"/>
          <w:szCs w:val="24"/>
          <w:highlight w:val="yellow"/>
          <w:lang w:eastAsia="ar-SA"/>
          <w14:ligatures w14:val="none"/>
        </w:rPr>
        <w:t>[nazwa Pośrednika Finansowego]</w:t>
      </w:r>
      <w:r w:rsidRPr="001723F5">
        <w:rPr>
          <w:rFonts w:ascii="Times New Roman" w:eastAsia="Times New Roman" w:hAnsi="Times New Roman" w:cs="Times New Roman"/>
          <w:kern w:val="0"/>
          <w:sz w:val="24"/>
          <w:szCs w:val="24"/>
          <w:lang w:eastAsia="ar-SA"/>
          <w14:ligatures w14:val="none"/>
        </w:rPr>
        <w:t xml:space="preserve"> jako Pośrednika Finansowego na zasadach określonych w powszechnie obowiązujących przepisach prawa.</w:t>
      </w:r>
    </w:p>
    <w:p w14:paraId="3549B264" w14:textId="77777777" w:rsidR="001723F5" w:rsidRPr="001723F5" w:rsidRDefault="001723F5" w:rsidP="001723F5">
      <w:pPr>
        <w:keepNext/>
        <w:numPr>
          <w:ilvl w:val="0"/>
          <w:numId w:val="14"/>
        </w:numPr>
        <w:tabs>
          <w:tab w:val="left" w:pos="567"/>
        </w:tabs>
        <w:spacing w:after="0" w:line="240" w:lineRule="auto"/>
        <w:ind w:hanging="851"/>
        <w:jc w:val="both"/>
        <w:outlineLvl w:val="0"/>
        <w:rPr>
          <w:rFonts w:ascii="Times New Roman" w:eastAsia="Times New Roman" w:hAnsi="Times New Roman" w:cs="Times New Roman"/>
          <w:b/>
          <w:bCs/>
          <w:kern w:val="0"/>
          <w:sz w:val="24"/>
          <w:szCs w:val="24"/>
          <w:lang w:eastAsia="pl-PL"/>
          <w14:ligatures w14:val="none"/>
        </w:rPr>
      </w:pPr>
      <w:bookmarkStart w:id="238" w:name="_Toc481994942"/>
      <w:bookmarkStart w:id="239" w:name="_Toc483467584"/>
      <w:bookmarkStart w:id="240" w:name="_Toc213228016"/>
      <w:r w:rsidRPr="001723F5">
        <w:rPr>
          <w:rFonts w:ascii="Times New Roman" w:eastAsia="Times New Roman" w:hAnsi="Times New Roman" w:cs="Times New Roman"/>
          <w:b/>
          <w:bCs/>
          <w:kern w:val="0"/>
          <w:sz w:val="24"/>
          <w:szCs w:val="24"/>
          <w:lang w:eastAsia="pl-PL"/>
          <w14:ligatures w14:val="none"/>
        </w:rPr>
        <w:t>Realizacja założeń Operacji</w:t>
      </w:r>
      <w:bookmarkEnd w:id="238"/>
      <w:bookmarkEnd w:id="239"/>
      <w:bookmarkEnd w:id="240"/>
    </w:p>
    <w:p w14:paraId="674D7EF7"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230CC55D"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BFC4F63"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realizacji Operacji zgodnie z poniższymi założeniami.</w:t>
      </w:r>
    </w:p>
    <w:p w14:paraId="597E5132"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do realizacji Umowy zgodnie z i w oparciu o Dokumentację aplikacyjną.</w:t>
      </w:r>
    </w:p>
    <w:p w14:paraId="5DFDC8E6" w14:textId="02F7F8F8"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Pośrednik Finansowy zobowiązuje się zapewnić, aby w ramach wykonywania Umowy nie nastąpiło nakładanie się dofinansowania ze środków Regionalnego Funduszu Rozwoju z dofinansowaniem przyznawanym z Europejskich Funduszy Strukturalnych i Inwestycyjnych, innych funduszy, programów, środków i instrumentów Unii Europejskiej, a także innych źródeł pomocy krajowej lub zagranicznej. W takiej sytuacji pkt 7.16-7.1</w:t>
      </w:r>
      <w:r w:rsidR="00321AB0">
        <w:rPr>
          <w:rFonts w:ascii="Times New Roman" w:eastAsia="Times New Roman" w:hAnsi="Times New Roman" w:cs="Times New Roman"/>
          <w:kern w:val="0"/>
          <w:sz w:val="24"/>
          <w:szCs w:val="24"/>
          <w:lang w:eastAsia="ar-SA"/>
          <w14:ligatures w14:val="none"/>
        </w:rPr>
        <w:t>7</w:t>
      </w:r>
      <w:r w:rsidRPr="001723F5">
        <w:rPr>
          <w:rFonts w:ascii="Times New Roman" w:eastAsia="Times New Roman" w:hAnsi="Times New Roman" w:cs="Times New Roman"/>
          <w:kern w:val="0"/>
          <w:sz w:val="24"/>
          <w:szCs w:val="24"/>
          <w:lang w:eastAsia="ar-SA"/>
          <w14:ligatures w14:val="none"/>
        </w:rPr>
        <w:t xml:space="preserve"> stosuje się odpowiednio. </w:t>
      </w:r>
    </w:p>
    <w:p w14:paraId="6C11024F"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Na potrzeby realizacji Operacji, Pośrednik Finansowy otwiera i prowadzi w instytucji finansowej zlokalizowanej na terytorium Unii Europejskiej Rachunek Bankowy Pośrednika Finansowego w polskich złotych i zobowiązuje się do przechowywania i ewidencjonowania wszelkich środków związanych z realizacją Umowy na Rachunku Bankowym Pośrednika Finansowego.</w:t>
      </w:r>
    </w:p>
    <w:p w14:paraId="639279F9"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dołoży starań, aby Rachunek Bankowy Pośrednika Finansowego, o którym mowa w pkt. 3.4 powyżej, był oprocentowany na poziomie odpowiadającym rynkowemu oprocentowaniu rachunków oszczędnościowo-rozliczeniowych prowadzonych przez instytucje finansowe.</w:t>
      </w:r>
    </w:p>
    <w:p w14:paraId="055E273E" w14:textId="77777777" w:rsidR="001723F5" w:rsidRPr="001723F5" w:rsidRDefault="001723F5" w:rsidP="001723F5">
      <w:pPr>
        <w:numPr>
          <w:ilvl w:val="0"/>
          <w:numId w:val="16"/>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Koszty prowadzenia Rachunku Bankowego Pośrednika Finansowego, w tym koszty operacji dokonywanych na tym rachunku, pokrywane są w całości przez Pośrednika Finansowego z jego środków własnych. W szczególności koszty takie nie mogą być pokrywane ze środków wypłaconych z RFR tytułem Reporęczenia ani z Przychodów z Operacji II Stopnia w części należnej Regionalnemu Funduszowi Rozwoju.</w:t>
      </w:r>
    </w:p>
    <w:p w14:paraId="08142A94" w14:textId="77777777" w:rsidR="001723F5" w:rsidRPr="001723F5" w:rsidRDefault="001723F5" w:rsidP="001723F5">
      <w:pPr>
        <w:keepNext/>
        <w:numPr>
          <w:ilvl w:val="0"/>
          <w:numId w:val="14"/>
        </w:numPr>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41" w:name="_Toc481994943"/>
      <w:bookmarkStart w:id="242" w:name="_Toc483467585"/>
      <w:bookmarkStart w:id="243" w:name="_Toc213228017"/>
      <w:r w:rsidRPr="001723F5">
        <w:rPr>
          <w:rFonts w:ascii="Times New Roman" w:eastAsia="Times New Roman" w:hAnsi="Times New Roman" w:cs="Times New Roman"/>
          <w:b/>
          <w:bCs/>
          <w:kern w:val="0"/>
          <w:sz w:val="24"/>
          <w:szCs w:val="24"/>
          <w:lang w:eastAsia="pl-PL"/>
          <w14:ligatures w14:val="none"/>
        </w:rPr>
        <w:t>Udostępnienie Produktu Finansowego</w:t>
      </w:r>
      <w:bookmarkEnd w:id="241"/>
      <w:bookmarkEnd w:id="242"/>
      <w:bookmarkEnd w:id="243"/>
    </w:p>
    <w:p w14:paraId="08B213F6"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32B46D94"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EDC9CDC"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Na podstawie i z chwilą zawarcia Umowy RFR udziela Pośrednikowi Finansowemu Produktu Finansowego poprzez udostępnienie Limitu Reporęczenia w kwocie [_] zł (słownie: [_]) i Kapitał Reporęczeniowy w wysokości maksymalnie [_] zł (słownie: [_]) zgodnie z Dokumentacją aplikacyjną, w celu zabezpieczenia Jednostkowych Poręczeń udzielanych przez PF Odbiorcom Ostatecznym z województwa mazowieckiego na zasadach określonych w Metryce Produktu, Regulaminie i Umowie. </w:t>
      </w:r>
    </w:p>
    <w:p w14:paraId="007A7273"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Udostępnienie Limitu Reporęczenia polega na wyodrębnieniu na Rachunku Bankowym RFR środków finansowych przeznaczonych na wypłatę Jednostkowych Reporęczeń, stanowiących dodatkowe zabezpieczenie udzielanych przez Pośrednika Finansowego Odbiorcom Ostatecznym Jednostkowych Poręczeń.</w:t>
      </w:r>
    </w:p>
    <w:p w14:paraId="74856709"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Wysokość Limitu Reporęczenia i Kapitału Reporęczeniowego oraz Pułap Wypłat zostały określona w </w:t>
      </w:r>
      <w:r w:rsidRPr="001723F5">
        <w:rPr>
          <w:rFonts w:ascii="Times New Roman" w:eastAsia="Times New Roman" w:hAnsi="Times New Roman" w:cs="Times New Roman"/>
          <w:b/>
          <w:bCs/>
          <w:kern w:val="0"/>
          <w:sz w:val="24"/>
          <w:szCs w:val="24"/>
          <w:lang w:eastAsia="ar-SA"/>
          <w14:ligatures w14:val="none"/>
        </w:rPr>
        <w:t xml:space="preserve">Załączniku 1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w:t>
      </w:r>
    </w:p>
    <w:p w14:paraId="3CCECC7E"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Okres realizacji Operacji Strony ustalają następująco:</w:t>
      </w:r>
    </w:p>
    <w:p w14:paraId="6487C554" w14:textId="77777777" w:rsidR="001723F5" w:rsidRPr="001723F5" w:rsidRDefault="001723F5" w:rsidP="001723F5">
      <w:pPr>
        <w:numPr>
          <w:ilvl w:val="0"/>
          <w:numId w:val="1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Dzień Udostępnienia</w:t>
      </w:r>
      <w:r w:rsidRPr="001723F5">
        <w:rPr>
          <w:rFonts w:ascii="Times New Roman" w:eastAsia="Times New Roman" w:hAnsi="Times New Roman" w:cs="Times New Roman"/>
          <w:kern w:val="0"/>
          <w:sz w:val="24"/>
          <w:szCs w:val="24"/>
          <w:lang w:eastAsia="ar-SA"/>
          <w14:ligatures w14:val="none"/>
        </w:rPr>
        <w:t>: dzień zawarcia Umowy;</w:t>
      </w:r>
    </w:p>
    <w:p w14:paraId="47AA1343" w14:textId="77777777" w:rsidR="001723F5" w:rsidRPr="001723F5" w:rsidRDefault="001723F5" w:rsidP="001723F5">
      <w:pPr>
        <w:numPr>
          <w:ilvl w:val="0"/>
          <w:numId w:val="1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Okres Wykorzystania Limitu Reporęczenia / Okres Budowy Portfela</w:t>
      </w:r>
      <w:r w:rsidRPr="001723F5">
        <w:rPr>
          <w:rFonts w:ascii="Times New Roman" w:eastAsia="Times New Roman" w:hAnsi="Times New Roman" w:cs="Times New Roman"/>
          <w:kern w:val="0"/>
          <w:sz w:val="24"/>
          <w:szCs w:val="24"/>
          <w:lang w:eastAsia="ar-SA"/>
          <w14:ligatures w14:val="none"/>
        </w:rPr>
        <w:t>: okres wskazany przez Pośrednika Finansowego w Dokumentacji Aplikacyjnej, wynoszący 12 lub 24 miesiące od Dnia Udostępnienia;</w:t>
      </w:r>
    </w:p>
    <w:p w14:paraId="62B1D2D2" w14:textId="77777777" w:rsidR="001723F5" w:rsidRPr="001723F5" w:rsidRDefault="001723F5" w:rsidP="001723F5">
      <w:pPr>
        <w:numPr>
          <w:ilvl w:val="0"/>
          <w:numId w:val="1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b/>
          <w:kern w:val="0"/>
          <w:sz w:val="24"/>
          <w:szCs w:val="24"/>
          <w:lang w:eastAsia="ar-SA"/>
          <w14:ligatures w14:val="none"/>
        </w:rPr>
        <w:t>Okres Wygaszania Portfela</w:t>
      </w:r>
      <w:r w:rsidRPr="001723F5">
        <w:rPr>
          <w:rFonts w:ascii="Times New Roman" w:eastAsia="Times New Roman" w:hAnsi="Times New Roman" w:cs="Times New Roman"/>
          <w:kern w:val="0"/>
          <w:sz w:val="24"/>
          <w:szCs w:val="24"/>
          <w:lang w:eastAsia="ar-SA"/>
          <w14:ligatures w14:val="none"/>
        </w:rPr>
        <w:t xml:space="preserve">: okres od dnia następującego po dniu zakończenia Okresu Budowy Portfela do dnia wygaśnięcia lub rozwiązania wszystkich </w:t>
      </w:r>
      <w:r w:rsidRPr="001723F5">
        <w:rPr>
          <w:rFonts w:ascii="Times New Roman" w:eastAsia="Times New Roman" w:hAnsi="Times New Roman" w:cs="Times New Roman"/>
          <w:kern w:val="0"/>
          <w:sz w:val="24"/>
          <w:szCs w:val="24"/>
          <w:lang w:eastAsia="ar-SA"/>
          <w14:ligatures w14:val="none"/>
        </w:rPr>
        <w:lastRenderedPageBreak/>
        <w:t>zawartych w Okresie Wykorzystania Limitu Reporęczenia Umów Operacyjnych II Stopnia, czyli do końca trwania Jednostkowych Poręczeń.</w:t>
      </w:r>
    </w:p>
    <w:p w14:paraId="5AF1A831"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RFR jest zobowiązany do udostępnienia Pośrednikowi Finansowemu Produktu Finansowego, jeśli spełnione zostaną stosowne warunki określone w Metryce Produktu, Regulaminie oraz Umowie, zostały ustanowione zabezpieczenia, o których mowa w pkt 6.1, nie doszło do wystąpienia Naruszenia, a oświadczenia złożone przez Pośrednika Finansowego w związku z niniejszą Umową są zgodne z prawdą we wszystkich istotnych aspektach.</w:t>
      </w:r>
    </w:p>
    <w:p w14:paraId="03CE3AD8"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Wypłata środków finansowych Regionalnego Funduszu Rozwoju w ramach udostępnionego Limitu Reporęczenia będzie następować wyłącznie w przypadku wypłaty Jednostkowego Reporęczenia i po spełnieniu warunków określonych w Umowie i na podstawie złożonego przez Pośrednika Finansowego wniosku, którego wzór stanowi </w:t>
      </w:r>
      <w:r w:rsidRPr="001723F5">
        <w:rPr>
          <w:rFonts w:ascii="Times New Roman" w:eastAsia="Times New Roman" w:hAnsi="Times New Roman" w:cs="Times New Roman"/>
          <w:b/>
          <w:bCs/>
          <w:kern w:val="0"/>
          <w:sz w:val="24"/>
          <w:szCs w:val="24"/>
          <w:lang w:eastAsia="ar-SA"/>
          <w14:ligatures w14:val="none"/>
        </w:rPr>
        <w:t xml:space="preserve">Załącznik 4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Wniosek o wypłatę Jednostkowego Reporęczenia</w:t>
      </w:r>
      <w:r w:rsidRPr="001723F5">
        <w:rPr>
          <w:rFonts w:ascii="Times New Roman" w:eastAsia="Times New Roman" w:hAnsi="Times New Roman" w:cs="Times New Roman"/>
          <w:kern w:val="0"/>
          <w:sz w:val="24"/>
          <w:szCs w:val="24"/>
          <w:lang w:eastAsia="ar-SA"/>
          <w14:ligatures w14:val="none"/>
        </w:rPr>
        <w:t xml:space="preserve">) do Umowy. </w:t>
      </w:r>
    </w:p>
    <w:p w14:paraId="19B4182F"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Wniosek o wypłatę Jednostkowego Reporęczenia składany jest w terminach określonych w </w:t>
      </w:r>
      <w:r w:rsidRPr="001723F5">
        <w:rPr>
          <w:rFonts w:ascii="Times New Roman" w:eastAsia="Times New Roman" w:hAnsi="Times New Roman" w:cs="Times New Roman"/>
          <w:b/>
          <w:bCs/>
          <w:kern w:val="0"/>
          <w:sz w:val="24"/>
          <w:szCs w:val="24"/>
          <w:lang w:eastAsia="ar-SA"/>
          <w14:ligatures w14:val="none"/>
        </w:rPr>
        <w:t>Załączniku 3</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Zasady wypłaty Reporęczenia</w:t>
      </w:r>
      <w:r w:rsidRPr="001723F5">
        <w:rPr>
          <w:rFonts w:ascii="Times New Roman" w:eastAsia="Times New Roman" w:hAnsi="Times New Roman" w:cs="Times New Roman"/>
          <w:kern w:val="0"/>
          <w:sz w:val="24"/>
          <w:szCs w:val="24"/>
          <w:lang w:eastAsia="ar-SA"/>
          <w14:ligatures w14:val="none"/>
        </w:rPr>
        <w:t>) do Umowy. PF jest zobowiązany do złożenia odrębnego Wniosku o wypłatę Jednostkowego Reporęczenia w odniesieniu do każdego Jednostkowego Poręczenia.</w:t>
      </w:r>
    </w:p>
    <w:p w14:paraId="2D1080E4"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Wniosek o wypłatę Jednostkowego Reporęczenia podlega weryfikacji przez RFR pod względem formalnym, merytorycznym oraz rachunkowym. RFR zastrzega sobie prawo do weryfikacji całości dokumentacji związanej z Jednostkowym Poręczeniem, którego dotyczy Wniosek o wypłatę Jednostkowego Reporęczenia, oraz żądania przedstawienia przez PF dodatkowych dokumentów lub informacji przed wypłatą Jednostkowego Reporęczenia </w:t>
      </w:r>
    </w:p>
    <w:p w14:paraId="6D2D7F0C"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stwierdzenia braków lub błędów formalnych, merytorycznych bądź rachunkowych w złożonym Wniosku o wypłatę Jednostkowego Reporęczenia RFR wzywa Pośrednika Finansowego do poprawienia lub uzupełnienia Wniosku o wypłatę Jednostkowego Reporęczenia lub do złożenia dodatkowych wyjaśnień we wskazanym terminie.</w:t>
      </w:r>
    </w:p>
    <w:p w14:paraId="056FCF7F" w14:textId="77777777" w:rsidR="001723F5" w:rsidRPr="001723F5" w:rsidRDefault="001723F5" w:rsidP="001723F5">
      <w:pPr>
        <w:numPr>
          <w:ilvl w:val="0"/>
          <w:numId w:val="17"/>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Szczegółowe zasady dotyczące treści, załączników i trybu składania Wniosku o wypłatę Jednostkowego Reporęczenia oraz jego weryfikacji i wypłaty środków finansowych przez RFR zostały określone w </w:t>
      </w:r>
      <w:r w:rsidRPr="001723F5">
        <w:rPr>
          <w:rFonts w:ascii="Times New Roman" w:eastAsia="Times New Roman" w:hAnsi="Times New Roman" w:cs="Times New Roman"/>
          <w:b/>
          <w:bCs/>
          <w:kern w:val="0"/>
          <w:sz w:val="24"/>
          <w:szCs w:val="24"/>
          <w:lang w:eastAsia="ar-SA"/>
          <w14:ligatures w14:val="none"/>
        </w:rPr>
        <w:t xml:space="preserve">Załączniku 3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Zasady wypłaty Reporęczenia</w:t>
      </w:r>
      <w:r w:rsidRPr="001723F5">
        <w:rPr>
          <w:rFonts w:ascii="Times New Roman" w:eastAsia="Times New Roman" w:hAnsi="Times New Roman" w:cs="Times New Roman"/>
          <w:kern w:val="0"/>
          <w:sz w:val="24"/>
          <w:szCs w:val="24"/>
          <w:lang w:eastAsia="ar-SA"/>
          <w14:ligatures w14:val="none"/>
        </w:rPr>
        <w:t xml:space="preserve">) oraz </w:t>
      </w:r>
      <w:r w:rsidRPr="001723F5">
        <w:rPr>
          <w:rFonts w:ascii="Times New Roman" w:eastAsia="Times New Roman" w:hAnsi="Times New Roman" w:cs="Times New Roman"/>
          <w:b/>
          <w:bCs/>
          <w:kern w:val="0"/>
          <w:sz w:val="24"/>
          <w:szCs w:val="24"/>
          <w:lang w:eastAsia="ar-SA"/>
          <w14:ligatures w14:val="none"/>
        </w:rPr>
        <w:t>Załączniku 4</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Wniosek o wypłatę Jednostkowego Reporęczenia</w:t>
      </w:r>
      <w:r w:rsidRPr="001723F5">
        <w:rPr>
          <w:rFonts w:ascii="Times New Roman" w:eastAsia="Times New Roman" w:hAnsi="Times New Roman" w:cs="Times New Roman"/>
          <w:kern w:val="0"/>
          <w:sz w:val="24"/>
          <w:szCs w:val="24"/>
          <w:lang w:eastAsia="ar-SA"/>
          <w14:ligatures w14:val="none"/>
        </w:rPr>
        <w:t>) do Umowy.</w:t>
      </w:r>
    </w:p>
    <w:p w14:paraId="2D77F06A" w14:textId="77777777" w:rsidR="001723F5" w:rsidRPr="001723F5" w:rsidRDefault="001723F5" w:rsidP="001723F5">
      <w:pPr>
        <w:keepNext/>
        <w:numPr>
          <w:ilvl w:val="0"/>
          <w:numId w:val="14"/>
        </w:numPr>
        <w:tabs>
          <w:tab w:val="left" w:pos="567"/>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244" w:name="_Toc481994944"/>
      <w:bookmarkStart w:id="245" w:name="_Toc483467586"/>
      <w:bookmarkStart w:id="246" w:name="_Toc213228018"/>
      <w:r w:rsidRPr="001723F5">
        <w:rPr>
          <w:rFonts w:ascii="Times New Roman" w:eastAsia="Times New Roman" w:hAnsi="Times New Roman" w:cs="Times New Roman"/>
          <w:b/>
          <w:bCs/>
          <w:kern w:val="0"/>
          <w:sz w:val="24"/>
          <w:szCs w:val="24"/>
          <w:lang w:eastAsia="pl-PL"/>
          <w14:ligatures w14:val="none"/>
        </w:rPr>
        <w:t>Waluta rozliczeń finansowych</w:t>
      </w:r>
      <w:bookmarkEnd w:id="244"/>
      <w:bookmarkEnd w:id="245"/>
      <w:bookmarkEnd w:id="246"/>
    </w:p>
    <w:p w14:paraId="6D4ECB9A"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02E5BC86" w14:textId="77777777" w:rsidR="001723F5" w:rsidRPr="001723F5" w:rsidRDefault="001723F5" w:rsidP="001723F5">
      <w:pPr>
        <w:spacing w:after="0" w:line="240" w:lineRule="auto"/>
        <w:ind w:left="561" w:right="20"/>
        <w:jc w:val="both"/>
        <w:rPr>
          <w:rFonts w:ascii="Times New Roman" w:eastAsia="Times New Roman" w:hAnsi="Times New Roman" w:cs="Times New Roman"/>
          <w:b/>
          <w:bCs/>
          <w:kern w:val="0"/>
          <w:sz w:val="24"/>
          <w:szCs w:val="24"/>
          <w:lang w:eastAsia="pl-PL"/>
          <w14:ligatures w14:val="none"/>
        </w:rPr>
      </w:pPr>
      <w:bookmarkStart w:id="247" w:name="_Toc493539400"/>
      <w:bookmarkStart w:id="248" w:name="_Toc493540576"/>
      <w:bookmarkStart w:id="249" w:name="_Toc493542569"/>
      <w:bookmarkStart w:id="250" w:name="_Toc500712120"/>
      <w:bookmarkStart w:id="251" w:name="_Toc500712574"/>
      <w:bookmarkStart w:id="252" w:name="_Toc520819075"/>
      <w:bookmarkStart w:id="253" w:name="_Toc481994945"/>
      <w:bookmarkStart w:id="254" w:name="_Toc483467587"/>
      <w:r w:rsidRPr="001723F5">
        <w:rPr>
          <w:rFonts w:ascii="Times New Roman" w:eastAsia="Times New Roman" w:hAnsi="Times New Roman" w:cs="Times New Roman"/>
          <w:kern w:val="0"/>
          <w:sz w:val="24"/>
          <w:szCs w:val="24"/>
          <w:lang w:eastAsia="pl-PL"/>
          <w14:ligatures w14:val="none"/>
        </w:rPr>
        <w:t>Wszystkie rozliczenia finansowe między RFR a Pośrednikiem Finansowym oraz między Pośrednikiem Finansowym a Odbiorcą Ostatecznym w ramach wykonywania Umowy będą dokonywane w złotych polskich (PLN).</w:t>
      </w:r>
      <w:bookmarkEnd w:id="247"/>
      <w:bookmarkEnd w:id="248"/>
      <w:bookmarkEnd w:id="249"/>
      <w:bookmarkEnd w:id="250"/>
      <w:bookmarkEnd w:id="251"/>
      <w:bookmarkEnd w:id="252"/>
      <w:bookmarkEnd w:id="253"/>
      <w:bookmarkEnd w:id="254"/>
    </w:p>
    <w:p w14:paraId="427E119C"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9765899" w14:textId="77777777" w:rsidR="001723F5" w:rsidRPr="001723F5" w:rsidRDefault="001723F5" w:rsidP="001723F5">
      <w:pPr>
        <w:keepNext/>
        <w:numPr>
          <w:ilvl w:val="0"/>
          <w:numId w:val="14"/>
        </w:numPr>
        <w:tabs>
          <w:tab w:val="left" w:pos="851"/>
        </w:tabs>
        <w:spacing w:after="0" w:line="240" w:lineRule="auto"/>
        <w:outlineLvl w:val="0"/>
        <w:rPr>
          <w:rFonts w:ascii="Times New Roman" w:eastAsia="Times New Roman" w:hAnsi="Times New Roman" w:cs="Times New Roman"/>
          <w:b/>
          <w:bCs/>
          <w:kern w:val="0"/>
          <w:sz w:val="24"/>
          <w:szCs w:val="24"/>
          <w:lang w:eastAsia="pl-PL"/>
          <w14:ligatures w14:val="none"/>
        </w:rPr>
      </w:pPr>
      <w:bookmarkStart w:id="255" w:name="_Toc481994946"/>
      <w:bookmarkStart w:id="256" w:name="_Toc483467588"/>
      <w:bookmarkStart w:id="257" w:name="_Toc213228019"/>
      <w:r w:rsidRPr="001723F5">
        <w:rPr>
          <w:rFonts w:ascii="Times New Roman" w:eastAsia="Times New Roman" w:hAnsi="Times New Roman" w:cs="Times New Roman"/>
          <w:b/>
          <w:bCs/>
          <w:kern w:val="0"/>
          <w:sz w:val="24"/>
          <w:szCs w:val="24"/>
          <w:lang w:eastAsia="pl-PL"/>
          <w14:ligatures w14:val="none"/>
        </w:rPr>
        <w:t>Zabezpieczenia wykonania Umowy</w:t>
      </w:r>
      <w:bookmarkEnd w:id="255"/>
      <w:bookmarkEnd w:id="256"/>
      <w:bookmarkEnd w:id="257"/>
      <w:r w:rsidRPr="001723F5">
        <w:rPr>
          <w:rFonts w:ascii="Times New Roman" w:eastAsia="Times New Roman" w:hAnsi="Times New Roman" w:cs="Times New Roman"/>
          <w:b/>
          <w:bCs/>
          <w:kern w:val="0"/>
          <w:sz w:val="24"/>
          <w:szCs w:val="24"/>
          <w:lang w:eastAsia="pl-PL"/>
          <w14:ligatures w14:val="none"/>
        </w:rPr>
        <w:br/>
      </w:r>
    </w:p>
    <w:p w14:paraId="4C31EF00"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2AAB1E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978FCFB" w14:textId="77777777" w:rsidR="001723F5" w:rsidRPr="001723F5" w:rsidRDefault="001723F5" w:rsidP="001723F5">
      <w:pPr>
        <w:numPr>
          <w:ilvl w:val="0"/>
          <w:numId w:val="19"/>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Zabezpieczeniem należytego wykonywania Umowy przez Pośrednika Finansowego jest:</w:t>
      </w:r>
    </w:p>
    <w:p w14:paraId="118E1D40"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weksel in blanco wystawiony przez PF wraz z deklaracją wekslową, opatrzony klauzulą „bez protestu”, niezawierający klauzuli „nie na zlecenie” lub klauzuli </w:t>
      </w:r>
      <w:r w:rsidRPr="001723F5">
        <w:rPr>
          <w:rFonts w:ascii="Times New Roman" w:eastAsia="Times New Roman" w:hAnsi="Times New Roman" w:cs="Times New Roman"/>
          <w:kern w:val="0"/>
          <w:sz w:val="24"/>
          <w:szCs w:val="24"/>
          <w:lang w:eastAsia="ar-SA"/>
          <w14:ligatures w14:val="none"/>
        </w:rPr>
        <w:lastRenderedPageBreak/>
        <w:t xml:space="preserve">równoważnej w skutkach wraz z deklaracją wekslową, zgodnie ze wzorem stanowiącym </w:t>
      </w:r>
      <w:r w:rsidRPr="001723F5">
        <w:rPr>
          <w:rFonts w:ascii="Times New Roman" w:eastAsia="Times New Roman" w:hAnsi="Times New Roman" w:cs="Times New Roman"/>
          <w:b/>
          <w:bCs/>
          <w:kern w:val="0"/>
          <w:sz w:val="24"/>
          <w:szCs w:val="24"/>
          <w:lang w:eastAsia="ar-SA"/>
          <w14:ligatures w14:val="none"/>
        </w:rPr>
        <w:t xml:space="preserve">Załącznik nr 8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Weksle in blanco wraz z deklaracją wekslową</w:t>
      </w:r>
      <w:r w:rsidRPr="001723F5">
        <w:rPr>
          <w:rFonts w:ascii="Times New Roman" w:eastAsia="Times New Roman" w:hAnsi="Times New Roman" w:cs="Times New Roman"/>
          <w:kern w:val="0"/>
          <w:sz w:val="24"/>
          <w:szCs w:val="24"/>
          <w:lang w:eastAsia="ar-SA"/>
          <w14:ligatures w14:val="none"/>
        </w:rPr>
        <w:t>) do Umowy;</w:t>
      </w:r>
    </w:p>
    <w:p w14:paraId="1404E197"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pełnomocnictwo do Rachunku Bankowego Pośrednika Finansowego, udzielone przez Pośrednika Finansowego na rzecz RFR</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 xml:space="preserve">zgodnie ze wzorem stanowiącym </w:t>
      </w:r>
      <w:r w:rsidRPr="001723F5">
        <w:rPr>
          <w:rFonts w:ascii="Times New Roman" w:eastAsia="Times New Roman" w:hAnsi="Times New Roman" w:cs="Times New Roman"/>
          <w:b/>
          <w:bCs/>
          <w:kern w:val="0"/>
          <w:sz w:val="24"/>
          <w:szCs w:val="24"/>
          <w:lang w:eastAsia="ar-SA"/>
          <w14:ligatures w14:val="none"/>
        </w:rPr>
        <w:t>Załącznik nr 5</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Pełnomocnictwo do Rachunków Bankowych Pośrednika Finansowego</w:t>
      </w:r>
      <w:r w:rsidRPr="001723F5">
        <w:rPr>
          <w:rFonts w:ascii="Times New Roman" w:eastAsia="Times New Roman" w:hAnsi="Times New Roman" w:cs="Times New Roman"/>
          <w:kern w:val="0"/>
          <w:sz w:val="24"/>
          <w:szCs w:val="24"/>
          <w:lang w:eastAsia="ar-SA"/>
          <w14:ligatures w14:val="none"/>
        </w:rPr>
        <w:t>) do Umowy;</w:t>
      </w:r>
    </w:p>
    <w:p w14:paraId="1A4F2052"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cesja praw z zabezpieczeń ustanowionych przez Odbiorców Ostatecznych na rzecz Pośrednika Finansowego w związku z zawartymi Umowami Operacyjnymi II Stopnia, zawarta pod warunkiem zawieszającym wystąpienia Naruszenia, zgodnie ze wzorem stanowiącym </w:t>
      </w:r>
      <w:r w:rsidRPr="001723F5">
        <w:rPr>
          <w:rFonts w:ascii="Times New Roman" w:eastAsia="Times New Roman" w:hAnsi="Times New Roman" w:cs="Times New Roman"/>
          <w:b/>
          <w:bCs/>
          <w:kern w:val="0"/>
          <w:sz w:val="24"/>
          <w:szCs w:val="24"/>
          <w:lang w:eastAsia="ar-SA"/>
          <w14:ligatures w14:val="none"/>
        </w:rPr>
        <w:t>Załącznik nr 6</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Umowa Cesji Praw z Wierzytelności i Zabezpieczeń</w:t>
      </w:r>
      <w:r w:rsidRPr="001723F5">
        <w:rPr>
          <w:rFonts w:ascii="Times New Roman" w:eastAsia="Times New Roman" w:hAnsi="Times New Roman" w:cs="Times New Roman"/>
          <w:kern w:val="0"/>
          <w:sz w:val="24"/>
          <w:szCs w:val="24"/>
          <w:lang w:eastAsia="ar-SA"/>
          <w14:ligatures w14:val="none"/>
        </w:rPr>
        <w:t>) do Umowy;</w:t>
      </w:r>
    </w:p>
    <w:p w14:paraId="6897A1AF" w14:textId="77777777" w:rsidR="001723F5" w:rsidRPr="001723F5" w:rsidRDefault="001723F5" w:rsidP="001723F5">
      <w:pPr>
        <w:numPr>
          <w:ilvl w:val="0"/>
          <w:numId w:val="20"/>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oświadczenie o poddaniu się egzekucji, zgodnie ze wzorem stanowiącym </w:t>
      </w:r>
      <w:r w:rsidRPr="001723F5">
        <w:rPr>
          <w:rFonts w:ascii="Times New Roman" w:eastAsia="Times New Roman" w:hAnsi="Times New Roman" w:cs="Times New Roman"/>
          <w:b/>
          <w:bCs/>
          <w:kern w:val="0"/>
          <w:sz w:val="24"/>
          <w:szCs w:val="24"/>
          <w:lang w:eastAsia="ar-SA"/>
          <w14:ligatures w14:val="none"/>
        </w:rPr>
        <w:t>Załącznik nr 7</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Oświadczenie o poddaniu się egzekucji</w:t>
      </w:r>
      <w:r w:rsidRPr="001723F5">
        <w:rPr>
          <w:rFonts w:ascii="Times New Roman" w:eastAsia="Times New Roman" w:hAnsi="Times New Roman" w:cs="Times New Roman"/>
          <w:kern w:val="0"/>
          <w:sz w:val="24"/>
          <w:szCs w:val="24"/>
          <w:lang w:eastAsia="ar-SA"/>
          <w14:ligatures w14:val="none"/>
        </w:rPr>
        <w:t>) do Umowy.</w:t>
      </w:r>
    </w:p>
    <w:p w14:paraId="1C22A3BF"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ustanowić zabezpieczenia wskazane w pkt. 6.1 najpóźniej w dniu podpisania Umowy.</w:t>
      </w:r>
    </w:p>
    <w:p w14:paraId="77F0A2CF"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braku ustanowienia zabezpieczeń wskazanych w pkt. 6.1 w terminie wskazanym w pkt 6.2 RFR będzie przysługiwać prawo odstąpienia od Umowy w terminie 30 Dni roboczych od jej zawarcia. Odstąpienie od Umowy w tym trybie wymaga doręczenia drugiej Stronie pisemnego oświadczenia o odstąpieniu od Umowy. Punkt 24 stosuje się odpowiednio. </w:t>
      </w:r>
    </w:p>
    <w:p w14:paraId="65A2E9E4"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zgłoszenia przez RFR żądania ustanowienia dodatkowego zabezpieczenia, innego niż określone w pkt. 6.1 powyżej, Pośrednik Finansowy będzie zobowiązany do jego ustanowienia w terminie 10 Dni Roboczych od daty zgłoszenia żądania. W uzasadnionych przypadkach na wniosek Pośrednika Finansowego i za zgodą RFR termin ten może ulec wydłużeniu.</w:t>
      </w:r>
    </w:p>
    <w:p w14:paraId="35F3B20F" w14:textId="77777777" w:rsidR="001723F5" w:rsidRPr="001723F5" w:rsidRDefault="001723F5" w:rsidP="001723F5">
      <w:pPr>
        <w:numPr>
          <w:ilvl w:val="0"/>
          <w:numId w:val="21"/>
        </w:numPr>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Wszelkie koszty związane z ustanowieniem, zmianą i utrzymaniem zabezpieczeń wskazanych w pkt 6.1 ponosi Pośrednik Finansowy. </w:t>
      </w:r>
    </w:p>
    <w:p w14:paraId="6102C84F"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bookmarkStart w:id="258" w:name="_Toc481994947"/>
    </w:p>
    <w:p w14:paraId="42CB56E4"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0DD13AA7"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2EC3D9A2"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2A80E1D6"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2D649B3F" w14:textId="77777777" w:rsidR="001723F5" w:rsidRPr="001723F5" w:rsidRDefault="001723F5" w:rsidP="001723F5">
      <w:pPr>
        <w:keepNext/>
        <w:keepLines/>
        <w:numPr>
          <w:ilvl w:val="0"/>
          <w:numId w:val="6"/>
        </w:numPr>
        <w:spacing w:before="240" w:after="0" w:line="240" w:lineRule="auto"/>
        <w:rPr>
          <w:rFonts w:ascii="Times New Roman" w:eastAsia="MS Gothic" w:hAnsi="Times New Roman" w:cs="Times New Roman"/>
          <w:b/>
          <w:bCs/>
          <w:vanish/>
          <w:kern w:val="0"/>
          <w:sz w:val="24"/>
          <w:szCs w:val="24"/>
          <w:lang w:eastAsia="ar-SA"/>
          <w14:ligatures w14:val="none"/>
        </w:rPr>
      </w:pPr>
    </w:p>
    <w:p w14:paraId="07A484D3" w14:textId="77777777" w:rsidR="001723F5" w:rsidRPr="001723F5" w:rsidRDefault="001723F5" w:rsidP="001723F5">
      <w:pPr>
        <w:keepNext/>
        <w:numPr>
          <w:ilvl w:val="0"/>
          <w:numId w:val="14"/>
        </w:numPr>
        <w:tabs>
          <w:tab w:val="left" w:pos="851"/>
        </w:tabs>
        <w:spacing w:after="0" w:line="240" w:lineRule="auto"/>
        <w:outlineLvl w:val="0"/>
        <w:rPr>
          <w:rFonts w:ascii="Times New Roman" w:eastAsia="Times New Roman" w:hAnsi="Times New Roman" w:cs="Times New Roman"/>
          <w:b/>
          <w:bCs/>
          <w:kern w:val="0"/>
          <w:sz w:val="24"/>
          <w:szCs w:val="24"/>
          <w:lang w:eastAsia="pl-PL"/>
          <w14:ligatures w14:val="none"/>
        </w:rPr>
      </w:pPr>
      <w:bookmarkStart w:id="259" w:name="_Toc483467589"/>
      <w:bookmarkStart w:id="260" w:name="_Toc213228020"/>
      <w:r w:rsidRPr="001723F5">
        <w:rPr>
          <w:rFonts w:ascii="Times New Roman" w:eastAsia="Times New Roman" w:hAnsi="Times New Roman" w:cs="Times New Roman"/>
          <w:b/>
          <w:bCs/>
          <w:kern w:val="0"/>
          <w:sz w:val="24"/>
          <w:szCs w:val="24"/>
          <w:lang w:eastAsia="pl-PL"/>
          <w14:ligatures w14:val="none"/>
        </w:rPr>
        <w:t>Zasady udostępniania Jednostkowych Po</w:t>
      </w:r>
      <w:bookmarkEnd w:id="258"/>
      <w:bookmarkEnd w:id="259"/>
      <w:r w:rsidRPr="001723F5">
        <w:rPr>
          <w:rFonts w:ascii="Times New Roman" w:eastAsia="Times New Roman" w:hAnsi="Times New Roman" w:cs="Times New Roman"/>
          <w:b/>
          <w:bCs/>
          <w:kern w:val="0"/>
          <w:sz w:val="24"/>
          <w:szCs w:val="24"/>
          <w:lang w:eastAsia="pl-PL"/>
          <w14:ligatures w14:val="none"/>
        </w:rPr>
        <w:t>ręczeń i Jednostkowych Reporęczeń</w:t>
      </w:r>
      <w:bookmarkEnd w:id="260"/>
    </w:p>
    <w:p w14:paraId="4D884A53"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00982A6C"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68A023A9"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Szczegółowe zasady udzielania Jednostkowych Poręczeń i Jednostkowych Reporęczeń określone są w Metryce Produktu Finansowego i Umowie.</w:t>
      </w:r>
    </w:p>
    <w:p w14:paraId="6284ED99"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Udostępnianie Jednostkowych Poręczeń przez Pośrednika Finansowego odbywać się będzie na następujących zasadach:</w:t>
      </w:r>
      <w:bookmarkStart w:id="261" w:name="page12"/>
      <w:bookmarkEnd w:id="261"/>
    </w:p>
    <w:p w14:paraId="209BFEC5" w14:textId="517F09C5"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wybierze Odbiorców Ostatecznych, którzy spełniają warunki określone w Metryce Produktu Finansowego i Umowie</w:t>
      </w:r>
      <w:r w:rsidR="00321AB0">
        <w:rPr>
          <w:rFonts w:ascii="Times New Roman" w:eastAsia="Times New Roman" w:hAnsi="Times New Roman" w:cs="Times New Roman"/>
          <w:kern w:val="0"/>
          <w:sz w:val="24"/>
          <w:szCs w:val="24"/>
          <w:lang w:eastAsia="ar-SA"/>
          <w14:ligatures w14:val="none"/>
        </w:rPr>
        <w:t xml:space="preserve">. </w:t>
      </w:r>
      <w:r w:rsidR="00321AB0" w:rsidRPr="00321AB0">
        <w:rPr>
          <w:rFonts w:ascii="Times New Roman" w:eastAsia="Times New Roman" w:hAnsi="Times New Roman" w:cs="Times New Roman"/>
          <w:kern w:val="0"/>
          <w:sz w:val="24"/>
          <w:szCs w:val="24"/>
          <w:lang w:eastAsia="ar-SA"/>
          <w14:ligatures w14:val="none"/>
        </w:rPr>
        <w:t>Wybór Ostatecznych Odbiorców dokonywany jest z zachowaniem reguł bezstronności i równego traktowania, w sposób przejrzysty, obiektywnie uzasadniony i nie może prowadzić do powstania Konfliktu Interesów</w:t>
      </w:r>
      <w:r w:rsidR="00321AB0">
        <w:rPr>
          <w:rFonts w:ascii="Times New Roman" w:eastAsia="Times New Roman" w:hAnsi="Times New Roman" w:cs="Times New Roman"/>
          <w:kern w:val="0"/>
          <w:sz w:val="24"/>
          <w:szCs w:val="24"/>
          <w:lang w:eastAsia="ar-SA"/>
          <w14:ligatures w14:val="none"/>
        </w:rPr>
        <w:t>;</w:t>
      </w:r>
    </w:p>
    <w:p w14:paraId="1B898C88" w14:textId="1D56AED1"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zawrze Umowy Operacyjne II Stopnia z Odbiorcami Ostatecznymi wybranymi w trybie wskazanym w pkt. 7.2 lit. (a), z uwzględnieniem </w:t>
      </w:r>
      <w:r w:rsidRPr="001723F5">
        <w:rPr>
          <w:rFonts w:ascii="Times New Roman" w:eastAsia="Times New Roman" w:hAnsi="Times New Roman" w:cs="Times New Roman"/>
          <w:kern w:val="0"/>
          <w:sz w:val="24"/>
          <w:szCs w:val="24"/>
          <w:lang w:eastAsia="ar-SA"/>
          <w14:ligatures w14:val="none"/>
        </w:rPr>
        <w:lastRenderedPageBreak/>
        <w:t xml:space="preserve">wymogów dotyczących Umowy Operacyjnej II Stopnia określonych w pkt. </w:t>
      </w:r>
      <w:r w:rsidR="00321AB0">
        <w:rPr>
          <w:rFonts w:ascii="Times New Roman" w:eastAsia="Times New Roman" w:hAnsi="Times New Roman" w:cs="Times New Roman"/>
          <w:kern w:val="0"/>
          <w:sz w:val="24"/>
          <w:szCs w:val="24"/>
          <w:lang w:eastAsia="ar-SA"/>
          <w14:ligatures w14:val="none"/>
        </w:rPr>
        <w:t>7.9 I</w:t>
      </w:r>
      <w:r w:rsidRPr="001723F5">
        <w:rPr>
          <w:rFonts w:ascii="Times New Roman" w:eastAsia="Times New Roman" w:hAnsi="Times New Roman" w:cs="Times New Roman"/>
          <w:kern w:val="0"/>
          <w:sz w:val="24"/>
          <w:szCs w:val="24"/>
          <w:lang w:eastAsia="ar-SA"/>
          <w14:ligatures w14:val="none"/>
        </w:rPr>
        <w:t>7.10 poniżej;</w:t>
      </w:r>
    </w:p>
    <w:p w14:paraId="06E10365" w14:textId="77777777"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udzieli Jednostkowego Poręczenia na rzecz Instytucji Finansowej lub Innej Instytucji, z którą Odbiorca Ostateczny zawarł Umowę Transakcji, składając jej stosowne oświadczenie o udzieleniu poręczenia,</w:t>
      </w:r>
    </w:p>
    <w:p w14:paraId="014BDFD6" w14:textId="77777777" w:rsidR="001723F5" w:rsidRPr="001723F5" w:rsidRDefault="001723F5" w:rsidP="001723F5">
      <w:pPr>
        <w:numPr>
          <w:ilvl w:val="0"/>
          <w:numId w:val="23"/>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wpisze Jednostkowe Poręczenie do Portfela Jednostkowych Poręczeń.</w:t>
      </w:r>
    </w:p>
    <w:p w14:paraId="56D6B350"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W przypadku niedopełnienia przez PF obowiązków przewidzianych w pkt 7.2 Jednostkowe Reporęczenie uważa się za nieudzielone w odniesieniu do Jednostkowego Poręczenia i nie wiąże RFR.</w:t>
      </w:r>
    </w:p>
    <w:p w14:paraId="05A9E21A"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Maksymalna wysokość Jednostkowego Poręczenia oraz maksymalna wysokość Jednostkowego Reporęczenia, zostały określone w Metryce Produktu Finansowego.</w:t>
      </w:r>
    </w:p>
    <w:p w14:paraId="6153BCCF" w14:textId="4187AC93"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Jednostkowe Reporęczenie nie może być udzielone na okres dłuższy niż 93 miesiące, zgodnie z zasadami określonymi w Metryce Produktu Finansowego. Okres obowiązywania Jednostkowego Reporęczenia może zostać wydłużony maksymalnie o 6 miesięcy w stosunku do okresu, na który udzielono Jednostkowe Poręczenie, jednak nie może trwać dłużej niż 93 miesiące. Powyższy termin nie narusza postanowień pkt. 4.</w:t>
      </w:r>
      <w:r w:rsidR="00321AB0">
        <w:rPr>
          <w:rFonts w:ascii="Times New Roman" w:eastAsia="Times New Roman" w:hAnsi="Times New Roman" w:cs="Times New Roman"/>
          <w:kern w:val="0"/>
          <w:sz w:val="24"/>
          <w:szCs w:val="24"/>
          <w:lang w:eastAsia="ar-SA"/>
          <w14:ligatures w14:val="none"/>
        </w:rPr>
        <w:t>4</w:t>
      </w:r>
      <w:r w:rsidRPr="001723F5">
        <w:rPr>
          <w:rFonts w:ascii="Times New Roman" w:eastAsia="Times New Roman" w:hAnsi="Times New Roman" w:cs="Times New Roman"/>
          <w:kern w:val="0"/>
          <w:sz w:val="24"/>
          <w:szCs w:val="24"/>
          <w:lang w:eastAsia="ar-SA"/>
          <w14:ligatures w14:val="none"/>
        </w:rPr>
        <w:t xml:space="preserve"> lit. (c) Umowy w zakresie dotyczącym trwania Okresu Wygaszania Portfela.</w:t>
      </w:r>
    </w:p>
    <w:p w14:paraId="647F4855"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Wsparcie przez Pośrednika Finansowego w formie Jednostkowych Poręczeń może być udzielone wyłącznie na zabezpieczenie Zobowiązań Odbiorcy Ostatecznego podejmowanych w związku z realizacją celów i w ramach działalności gospodarczej określonych w Metryce Produktu Finansowego, zgodnie z Umową Operacyjną II Stopnia.</w:t>
      </w:r>
    </w:p>
    <w:p w14:paraId="0206DDBE" w14:textId="4951CDE8"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na podstawie zawartych Umów Operacyjnych II Stopnia udziela Odbiorcom Ostatecznym Jednostkowych Poręczeń zabezpieczonych Jednostkowymi Reporęczeniami, w ramach Limitu Reporęczenia oraz wyłącznie w Okresie Budowy Portfela określonym w pkt. 4.</w:t>
      </w:r>
      <w:r w:rsidR="00321AB0">
        <w:rPr>
          <w:rFonts w:ascii="Times New Roman" w:eastAsia="Times New Roman" w:hAnsi="Times New Roman" w:cs="Times New Roman"/>
          <w:kern w:val="0"/>
          <w:sz w:val="24"/>
          <w:szCs w:val="24"/>
          <w:lang w:eastAsia="ar-SA"/>
          <w14:ligatures w14:val="none"/>
        </w:rPr>
        <w:t>4</w:t>
      </w:r>
      <w:r w:rsidRPr="001723F5">
        <w:rPr>
          <w:rFonts w:ascii="Times New Roman" w:eastAsia="Times New Roman" w:hAnsi="Times New Roman" w:cs="Times New Roman"/>
          <w:kern w:val="0"/>
          <w:sz w:val="24"/>
          <w:szCs w:val="24"/>
          <w:lang w:eastAsia="ar-SA"/>
          <w14:ligatures w14:val="none"/>
        </w:rPr>
        <w:t xml:space="preserve"> lit. (b) Umowy.</w:t>
      </w:r>
    </w:p>
    <w:p w14:paraId="5C7574F9"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Udzielenie Jednostkowego Poręczenia w celu zabezpieczenia Zobowiązań (jak zdefiniowano w Metryce Produktu Finansowego) Odbiorcy Ostatecznego następuje wyłącznie na rzecz Instytucji Finansowej, z którą Pośrednik Finansowy ma zawartą Umowę o Współpracy, lub Innej Instytucji.</w:t>
      </w:r>
    </w:p>
    <w:p w14:paraId="21156215"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zapewnić, aby Umowy Operacyjne II Stopnia zawierane przez Pośrednika Finansowego z Odbiorcami Ostatecznymi, o których mowa w pkt. 7.2 lit. (b) Umowy zawierały postanowienia co najmniej w zakresie:</w:t>
      </w:r>
    </w:p>
    <w:p w14:paraId="4C608024"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zwrotu całej kwoty wypłaconej z tytułu Jednostkowego Poręczenia co najmniej w zakresie odpowiadającym wysokości Jednostkowego Reporęczenia, zgodnie z Umową Operacyjną II Stopnia wraz z odsetkami oraz innymi kosztami związanymi z realizacją Umowy Operacyjnej II Stopnia;</w:t>
      </w:r>
    </w:p>
    <w:p w14:paraId="2D20CDFB"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wysokości prowizji od udzielonego Jednostkowego Poręczenia – jeżeli ma zastosowanie;</w:t>
      </w:r>
    </w:p>
    <w:p w14:paraId="5E8AD50C"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zabezpieczeń udzielonych przez Odbiorcę Ostatecznego Pośrednikowi Finansowemu w związku z udzieleniem Jednostkowego Poręczenia, które zostały wskazane w Załączniku 1 (</w:t>
      </w:r>
      <w:r w:rsidRPr="001723F5">
        <w:rPr>
          <w:rFonts w:ascii="Times New Roman" w:eastAsia="Times New Roman" w:hAnsi="Times New Roman" w:cs="Times New Roman"/>
          <w:i/>
          <w:iCs/>
          <w:kern w:val="0"/>
          <w:sz w:val="24"/>
          <w:szCs w:val="24"/>
          <w:lang w:eastAsia="ar-SA"/>
          <w14:ligatures w14:val="none"/>
        </w:rPr>
        <w:t>Metryka Produktu Finansowego</w:t>
      </w:r>
      <w:r w:rsidRPr="001723F5">
        <w:rPr>
          <w:rFonts w:ascii="Times New Roman" w:eastAsia="Times New Roman" w:hAnsi="Times New Roman" w:cs="Times New Roman"/>
          <w:kern w:val="0"/>
          <w:sz w:val="24"/>
          <w:szCs w:val="24"/>
          <w:lang w:eastAsia="ar-SA"/>
          <w14:ligatures w14:val="none"/>
        </w:rPr>
        <w:t>) do Umowy;</w:t>
      </w:r>
    </w:p>
    <w:p w14:paraId="0F1C166A"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dokumentowania wydatków ponoszonych w związku ze Zobowiązaniem zabezpieczonym Jednostkowym Poręczeniem, zgodnie z zasadami określonymi przez Pośrednika Finansowego, celem umożliwienia weryfikacji przez Pośrednika Finansowego zgodności Zobowiązania z zasadami określonymi w Metryce Produktu Finansowego oraz przekazywania lub udostępniania tej dokumentacji Pośrednikowi Finansowemu, RFR lub innym podmiotom uprawnionym do kontroli prawidłowości realizacji Operacji;</w:t>
      </w:r>
    </w:p>
    <w:p w14:paraId="439486F2"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zobowiązań Odbiorcy Ostatecznego do przechowywania dokumentacji przez okres 11 lat od dnia zawarcia Umowy Operacyjnej II Stopnia przez Odbiorcę Ostatecznego, na zasadach określonych w pkt. 10 Umowy, z zastrzeżeniem możliwości przedłużenia tego terminu, pod warunkiem wcześniejszego pisemnego poinformowania o tym Odbiorcy Ostatecznego;</w:t>
      </w:r>
    </w:p>
    <w:p w14:paraId="3409D2B9"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uprawnień przyznanych Pośrednikowi Finansowemu do należytego, w drodze negocjacji lub innych kroków prawnych, dochodzenia roszczeń przysługujących zarówno Pośrednikowi Finansowemu, jak i RFR i/lub Dysponentowi Środków Pieniężnych</w:t>
      </w:r>
      <w:r w:rsidRPr="001723F5">
        <w:rPr>
          <w:rFonts w:ascii="Times New Roman" w:eastAsia="Times New Roman" w:hAnsi="Times New Roman" w:cs="Times New Roman"/>
          <w:b/>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przeciwko Odbiorcy Ostatecznemu;</w:t>
      </w:r>
    </w:p>
    <w:p w14:paraId="77E5D0C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uprawnień przedstawicieli Pośrednika Finansowego, RFR, Dysponenta Środków Pieniężnych</w:t>
      </w:r>
      <w:r w:rsidRPr="001723F5">
        <w:rPr>
          <w:rFonts w:ascii="Times New Roman" w:eastAsia="Times New Roman" w:hAnsi="Times New Roman" w:cs="Times New Roman"/>
          <w:b/>
          <w:bCs/>
          <w:kern w:val="0"/>
          <w:sz w:val="24"/>
          <w:szCs w:val="24"/>
          <w:lang w:eastAsia="ar-SA"/>
          <w14:ligatures w14:val="none"/>
        </w:rPr>
        <w:t xml:space="preserve"> </w:t>
      </w:r>
      <w:r w:rsidRPr="001723F5">
        <w:rPr>
          <w:rFonts w:ascii="Times New Roman" w:eastAsia="Times New Roman" w:hAnsi="Times New Roman" w:cs="Times New Roman"/>
          <w:kern w:val="0"/>
          <w:sz w:val="24"/>
          <w:szCs w:val="24"/>
          <w:lang w:eastAsia="ar-SA"/>
          <w14:ligatures w14:val="none"/>
        </w:rPr>
        <w:t>lub innych uprawnionych podmiotów do wstępu na teren i dostępu do dokumentów Odbiorcy Ostatecznego w celu przeprowadzenia kontroli legalności i zgodności z prawem wsparcia w ramach Operacji II Stopnia oraz działalności Odbiorcy Ostatecznego w ramach zawartej Umowy Operacyjnej II Stopnia, w zakresie zgodnym z postanowieniami pkt. 9. Umowy;</w:t>
      </w:r>
    </w:p>
    <w:p w14:paraId="3059216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przestrzegania przepisów prawa krajowego i unijnego;</w:t>
      </w:r>
    </w:p>
    <w:p w14:paraId="66624B52"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nieangażowania się w działania lub niepodejmowania decyzji sprzecznych z prawem i zasadami Unii Europejskiej, w szczególności prawem lub zasadami dotyczącymi konkurencji;</w:t>
      </w:r>
    </w:p>
    <w:p w14:paraId="63F074C2"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udzielania na podstawie Umowy Operacyjnej II Stopnia Odbiorcy Ostatecznemu indywidualnej pomocy </w:t>
      </w:r>
      <w:r w:rsidRPr="001723F5">
        <w:rPr>
          <w:rFonts w:ascii="Times New Roman" w:eastAsia="Times New Roman" w:hAnsi="Times New Roman" w:cs="Times New Roman"/>
          <w:i/>
          <w:iCs/>
          <w:kern w:val="0"/>
          <w:sz w:val="24"/>
          <w:szCs w:val="24"/>
          <w:lang w:eastAsia="ar-SA"/>
          <w14:ligatures w14:val="none"/>
        </w:rPr>
        <w:t>de minimis</w:t>
      </w:r>
      <w:r w:rsidRPr="001723F5">
        <w:rPr>
          <w:rFonts w:ascii="Times New Roman" w:eastAsia="Times New Roman" w:hAnsi="Times New Roman" w:cs="Times New Roman"/>
          <w:kern w:val="0"/>
          <w:sz w:val="24"/>
          <w:szCs w:val="24"/>
          <w:lang w:eastAsia="ar-SA"/>
          <w14:ligatures w14:val="none"/>
        </w:rPr>
        <w:t xml:space="preserve"> zgodnie z przepisami Rozporządzenia 1407/2013 z dnia 18 grudnia 2013 r. w sprawie stosowania art. 107 i 108 Traktatu o funkcjonowaniu Unii Europejskiej do pomocy </w:t>
      </w:r>
      <w:r w:rsidRPr="001723F5">
        <w:rPr>
          <w:rFonts w:ascii="Times New Roman" w:eastAsia="Times New Roman" w:hAnsi="Times New Roman" w:cs="Times New Roman"/>
          <w:i/>
          <w:iCs/>
          <w:kern w:val="0"/>
          <w:sz w:val="24"/>
          <w:szCs w:val="24"/>
          <w:lang w:eastAsia="ar-SA"/>
          <w14:ligatures w14:val="none"/>
        </w:rPr>
        <w:t>de minimis</w:t>
      </w:r>
      <w:r w:rsidRPr="001723F5">
        <w:rPr>
          <w:rFonts w:ascii="Times New Roman" w:eastAsia="Times New Roman" w:hAnsi="Times New Roman" w:cs="Times New Roman"/>
          <w:kern w:val="0"/>
          <w:sz w:val="24"/>
          <w:szCs w:val="24"/>
          <w:lang w:eastAsia="ar-SA"/>
          <w14:ligatures w14:val="none"/>
        </w:rPr>
        <w:t xml:space="preserve"> (Dz. Urz. UE L 352 z 24.12.2013 r., s. 1, ze zm.), wysokości, trybu oraz szczegółowego celu przeznaczenia pomocy – dotyczy sytuacji, w której Odbiorcy Ostatecznemu zostanie udzielona pomoc </w:t>
      </w:r>
      <w:r w:rsidRPr="001723F5">
        <w:rPr>
          <w:rFonts w:ascii="Times New Roman" w:eastAsia="Times New Roman" w:hAnsi="Times New Roman" w:cs="Times New Roman"/>
          <w:i/>
          <w:iCs/>
          <w:kern w:val="0"/>
          <w:sz w:val="24"/>
          <w:szCs w:val="24"/>
          <w:lang w:eastAsia="ar-SA"/>
          <w14:ligatures w14:val="none"/>
        </w:rPr>
        <w:t>de minimis</w:t>
      </w:r>
      <w:r w:rsidRPr="001723F5">
        <w:rPr>
          <w:rFonts w:ascii="Times New Roman" w:eastAsia="Times New Roman" w:hAnsi="Times New Roman" w:cs="Times New Roman"/>
          <w:kern w:val="0"/>
          <w:sz w:val="24"/>
          <w:szCs w:val="24"/>
          <w:lang w:eastAsia="ar-SA"/>
          <w14:ligatures w14:val="none"/>
        </w:rPr>
        <w:t>;</w:t>
      </w:r>
    </w:p>
    <w:p w14:paraId="1ABC2CDE"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realizowania Umowy Operacyjnej II Stopnia z najwyższą starannością uwzględniając profesjonalny charakter swojej działalności;</w:t>
      </w:r>
      <w:bookmarkStart w:id="262" w:name="page13"/>
      <w:bookmarkEnd w:id="262"/>
    </w:p>
    <w:p w14:paraId="4011F3D3"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zobowiązania Odbiorcy Ostatecznego do przedstawiania Pośrednikowi Finansowemu wszelkich informacji dla celów monitorowania realizowanych przez Odbiorcę Ostatecznego działań w ramach Umowy Operacyjnej II Stopnia, w tym składania pisemnych informacji o swojej aktualnej sytuacji finansowej na każde żądanie Pośrednika Finansowego lub RFR;</w:t>
      </w:r>
    </w:p>
    <w:p w14:paraId="0BC3C1D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Odbiorcy Ostatecznego do udostępniania Pośrednikowi Finansowemu, RFR, Dysponentowi Środków Pieniężnych oraz organom administracji publicznej danych niezbędnych do budowania baz danych, realizacji polityk, w tym polityk horyzontalnych, a także oddziaływań makroekonomicznych w kontekście działań podejmowanych w ramach Umowy, zgodnie z przepisami o ochronie danych osobowych;</w:t>
      </w:r>
    </w:p>
    <w:p w14:paraId="6FEF326F"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skutków prawnych rozwiązania Umowy lub Umowy Powierzenia w stosunku do obowiązywania Umów Operacyjnych II Stopnia, tj. że w przypadku wygaśnięcia lub rozwiązania Umowy lub Umowy Powierzenia, wszystkie prawa i obowiązki Pośrednika Finansowego wynikające z Umów Operacyjnych II Stopnia przechodzą, odpowiednio, na RFR, Dysponenta Środków Pieniężnych lub inny podmiot wskazany przez Dysponenta Środków Pieniężnych;</w:t>
      </w:r>
    </w:p>
    <w:p w14:paraId="466EBF6A"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skutków prawnych rozwiązania Umów Operacyjnych II Stopnia;</w:t>
      </w:r>
    </w:p>
    <w:p w14:paraId="21B21F59"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zobowiązania Odbiorców Ostatecznych do złożenia oświadczenia, że nie podlegają wykluczeniu z możliwości dostępu do środków publicznych na podstawie przepisów prawa lub którego osoby uprawnione do reprezentacji nie podlegają takiemu wykluczeniu, w szczególności na podstawie ustawy z dnia 27 sierpnia 2009 r. o finansach publicznych (tekst jednolity - Dz. U. z 2021 r., poz. 305);</w:t>
      </w:r>
    </w:p>
    <w:p w14:paraId="49696B01"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przetwarzania danych osobowych oraz danych objętych tajemnicą bankową w zakresie, o którym mowa w pkt. 19. Umowy;</w:t>
      </w:r>
    </w:p>
    <w:p w14:paraId="6C3ADEC0" w14:textId="77777777" w:rsidR="001723F5" w:rsidRPr="001723F5" w:rsidRDefault="001723F5" w:rsidP="001723F5">
      <w:pPr>
        <w:numPr>
          <w:ilvl w:val="0"/>
          <w:numId w:val="24"/>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potwierdzenia udzielenia Jednostkowego Poręczenia po przeprowadzeniu analizy ryzyka zgodnie ze stosowaną przez PF metodologią oceny ryzyka oraz po ustanowieniu zabezpieczeń stosownie do polityki zabezpieczeń stosowanej przez PF.</w:t>
      </w:r>
    </w:p>
    <w:p w14:paraId="29806057"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bCs/>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 xml:space="preserve">Ponadto, Pośrednik Finansowy zapewnia, że Umowy Operacyjne II Stopnia zawierane przez Pośrednika Finansowego z Odbiorcami Ostatecznymi, o których mowa w pkt. 7.2 lit. (b) Umowy, będą zawierały postanowienia w zakresie przetwarzania danych osobowych oraz tajemnicy bankowej. </w:t>
      </w:r>
    </w:p>
    <w:p w14:paraId="3CFCB55C"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Rozliczenia pomiędzy Pośrednikiem Finansowym a Odbiorcą Ostatecznym będą dokonywane jedynie z wykorzystaniem Rachunku Bankowego Pośrednika Finansowego i dedykowanego rachunku bankowego Odbiorcy Ostatecznego wskazanego w Umowie Operacyjnej II Stopnia.</w:t>
      </w:r>
    </w:p>
    <w:p w14:paraId="45C65666"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Reporęczenie udzielone przez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jest terminowe i obowiązuje do dnia wygaśnięcia lub rozwiązania ostatniego z Jednostkowych Poręczeń wpisanych do Portfela Jednostkowych Poręczeń zgodnie z zasadami określonymi w Umowie.</w:t>
      </w:r>
    </w:p>
    <w:p w14:paraId="64ED67EF"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kern w:val="0"/>
          <w:sz w:val="24"/>
          <w:szCs w:val="24"/>
          <w:lang w:eastAsia="pl-PL"/>
          <w14:ligatures w14:val="none"/>
        </w:rPr>
        <w:t xml:space="preserve">Jednostkowe Poręczenie zostaje objęte Jednostkowym Reporęczeniem z chwilą wpisu Jednostkowego Poręczenia do Portfela Jednostkowych Poręczeń. Zasady i terminy wpisu </w:t>
      </w:r>
      <w:r w:rsidRPr="001723F5">
        <w:rPr>
          <w:rFonts w:ascii="Times New Roman" w:eastAsia="Times New Roman" w:hAnsi="Times New Roman" w:cs="Times New Roman"/>
          <w:kern w:val="0"/>
          <w:sz w:val="24"/>
          <w:szCs w:val="24"/>
          <w:lang w:eastAsia="pl-PL"/>
          <w14:ligatures w14:val="none"/>
        </w:rPr>
        <w:lastRenderedPageBreak/>
        <w:t xml:space="preserve">Jednostkowego Poręczenia do Portfela Jednostkowych Poręczeń określa Metryka Produktu Finansowego oraz </w:t>
      </w:r>
      <w:r w:rsidRPr="001723F5">
        <w:rPr>
          <w:rFonts w:ascii="Times New Roman" w:eastAsia="Times New Roman" w:hAnsi="Times New Roman" w:cs="Times New Roman"/>
          <w:b/>
          <w:bCs/>
          <w:kern w:val="0"/>
          <w:sz w:val="24"/>
          <w:szCs w:val="24"/>
          <w:lang w:eastAsia="pl-PL"/>
          <w14:ligatures w14:val="none"/>
        </w:rPr>
        <w:t xml:space="preserve">Załącznik 2 </w:t>
      </w:r>
      <w:r w:rsidRPr="001723F5">
        <w:rPr>
          <w:rFonts w:ascii="Times New Roman" w:eastAsia="Times New Roman" w:hAnsi="Times New Roman" w:cs="Times New Roman"/>
          <w:kern w:val="0"/>
          <w:sz w:val="24"/>
          <w:szCs w:val="24"/>
          <w:lang w:eastAsia="pl-PL"/>
          <w14:ligatures w14:val="none"/>
        </w:rPr>
        <w:t>(</w:t>
      </w:r>
      <w:r w:rsidRPr="001723F5">
        <w:rPr>
          <w:rFonts w:ascii="Times New Roman" w:eastAsia="Times New Roman" w:hAnsi="Times New Roman" w:cs="Times New Roman"/>
          <w:i/>
          <w:iCs/>
          <w:kern w:val="0"/>
          <w:sz w:val="24"/>
          <w:szCs w:val="24"/>
          <w:lang w:eastAsia="pl-PL"/>
          <w14:ligatures w14:val="none"/>
        </w:rPr>
        <w:t>Szczegółowe Zasady Sprawozdawczości</w:t>
      </w:r>
      <w:r w:rsidRPr="001723F5">
        <w:rPr>
          <w:rFonts w:ascii="Times New Roman" w:eastAsia="Times New Roman" w:hAnsi="Times New Roman" w:cs="Times New Roman"/>
          <w:kern w:val="0"/>
          <w:sz w:val="24"/>
          <w:szCs w:val="24"/>
          <w:lang w:eastAsia="pl-PL"/>
          <w14:ligatures w14:val="none"/>
        </w:rPr>
        <w:t>) do Umowy, z zastrzeżeniem pkt. 7.16. i n. poniżej.</w:t>
      </w:r>
    </w:p>
    <w:p w14:paraId="02B936B6"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Pośrednik Finansowy zobowiązuje się bez wezwania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usunąć z Portfela Jednostkowych Poręczeń Jednostkowe Poręczenie:</w:t>
      </w:r>
    </w:p>
    <w:p w14:paraId="16749366" w14:textId="77777777" w:rsidR="001723F5" w:rsidRPr="001723F5" w:rsidRDefault="001723F5" w:rsidP="001723F5">
      <w:pPr>
        <w:numPr>
          <w:ilvl w:val="1"/>
          <w:numId w:val="22"/>
        </w:numPr>
        <w:spacing w:after="240" w:line="240" w:lineRule="auto"/>
        <w:ind w:left="1134" w:hanging="567"/>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które zostało udzielone przez Pośrednika Finansowego niezgodnie z Umową, Metryką Produktu lub Regulaminem;</w:t>
      </w:r>
    </w:p>
    <w:p w14:paraId="11477B23" w14:textId="77777777" w:rsidR="001723F5" w:rsidRPr="001723F5" w:rsidRDefault="001723F5" w:rsidP="001723F5">
      <w:pPr>
        <w:numPr>
          <w:ilvl w:val="1"/>
          <w:numId w:val="22"/>
        </w:numPr>
        <w:spacing w:after="240" w:line="240" w:lineRule="auto"/>
        <w:ind w:left="1134" w:hanging="567"/>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którego dotyczy Naruszenie;</w:t>
      </w:r>
    </w:p>
    <w:p w14:paraId="7E4BB857" w14:textId="77777777" w:rsidR="001723F5" w:rsidRPr="001723F5" w:rsidRDefault="001723F5" w:rsidP="001723F5">
      <w:pPr>
        <w:numPr>
          <w:ilvl w:val="1"/>
          <w:numId w:val="22"/>
        </w:numPr>
        <w:spacing w:after="240" w:line="240" w:lineRule="auto"/>
        <w:ind w:left="1134" w:hanging="567"/>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którego prawidłowość udzielenia nie została potwierdzona przez Pośrednika Finansowego, zgodnie z zasadami określonymi w Umowie, z zastrzeżeniem, że możliwe jest dokonanie potwierdzenia prawidłowości udzielenia wsparcia w stosunku do części kwoty Jednostkowego Poręczenia oraz dokonanie odpowiedniej korekty wartości tego poręczenia w Portfelu Jednostkowych Poręczeń.</w:t>
      </w:r>
    </w:p>
    <w:p w14:paraId="39EBDE83"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Cs/>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Pośrednik Finansowy przekazuje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informację o dokonaniu korekty Portfela Jednostkowych Poręczeń, o której mowa w pkt. 7.16 powyżej.</w:t>
      </w:r>
    </w:p>
    <w:p w14:paraId="28C419A3"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 przypadku stwierdzenia bezzasadności umieszczenia Jednostkowego Poręczenia udzielonego niezgodnie z Umową w Portfelu Jednostkowych Poręczeń,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uprawniony jest do samodzielnego dokonania korekty Portfela Jednostkowych Poręczeń. W takiej sytuacji RFR przekazuje Pośrednikowi Finansowemu informację o dokonaniu korekty Portfela Jednostkowych Poręczeń.</w:t>
      </w:r>
    </w:p>
    <w:p w14:paraId="06185816" w14:textId="77777777" w:rsidR="001723F5" w:rsidRPr="001723F5" w:rsidRDefault="001723F5" w:rsidP="001723F5">
      <w:pPr>
        <w:numPr>
          <w:ilvl w:val="0"/>
          <w:numId w:val="22"/>
        </w:numPr>
        <w:tabs>
          <w:tab w:val="num" w:pos="567"/>
        </w:tabs>
        <w:spacing w:after="240" w:line="240" w:lineRule="auto"/>
        <w:ind w:left="567" w:hanging="709"/>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Wykreślenie Jednostkowego Poręczenia z Portfela Jednostkowych Poręczeń skutkuje brakiem objęcia go Jednostkowym Reporęczeniem </w:t>
      </w:r>
      <w:r w:rsidRPr="001723F5">
        <w:rPr>
          <w:rFonts w:ascii="Times New Roman" w:eastAsia="Times New Roman" w:hAnsi="Times New Roman" w:cs="Times New Roman"/>
          <w:kern w:val="0"/>
          <w:sz w:val="24"/>
          <w:szCs w:val="24"/>
          <w:lang w:eastAsia="pl-PL"/>
          <w14:ligatures w14:val="none"/>
        </w:rPr>
        <w:t>RFR</w:t>
      </w:r>
      <w:r w:rsidRPr="001723F5">
        <w:rPr>
          <w:rFonts w:ascii="Times New Roman" w:eastAsia="Times New Roman" w:hAnsi="Times New Roman" w:cs="Times New Roman"/>
          <w:bCs/>
          <w:kern w:val="0"/>
          <w:sz w:val="24"/>
          <w:szCs w:val="24"/>
          <w:lang w:eastAsia="pl-PL"/>
          <w14:ligatures w14:val="none"/>
        </w:rPr>
        <w:t xml:space="preserve"> i zmniejszeniem stopnia wykorzystania Limitu Reporęczenia. Jeżeli korekta Portfela Jednostkowych Poręczeń następuje na skutek wystąpienia Naruszenia – stosuje się postanowienia pkt. 21. Umowy.</w:t>
      </w:r>
    </w:p>
    <w:p w14:paraId="6EF7FD9C"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bookmarkStart w:id="263" w:name="page14"/>
      <w:bookmarkStart w:id="264" w:name="_Toc481994948"/>
      <w:bookmarkEnd w:id="263"/>
    </w:p>
    <w:p w14:paraId="3AC93DA9"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554F5D20"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60B48192"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07DB9BEE"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0EF99D6E"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19193FA2" w14:textId="77777777" w:rsidR="001723F5" w:rsidRPr="001723F5" w:rsidRDefault="001723F5" w:rsidP="001723F5">
      <w:pPr>
        <w:keepNext/>
        <w:keepLines/>
        <w:numPr>
          <w:ilvl w:val="0"/>
          <w:numId w:val="7"/>
        </w:numPr>
        <w:spacing w:before="240" w:after="0" w:line="240" w:lineRule="auto"/>
        <w:rPr>
          <w:rFonts w:ascii="Times New Roman" w:eastAsia="MS Gothic" w:hAnsi="Times New Roman" w:cs="Times New Roman"/>
          <w:b/>
          <w:bCs/>
          <w:vanish/>
          <w:kern w:val="0"/>
          <w:sz w:val="24"/>
          <w:szCs w:val="24"/>
          <w:lang w:eastAsia="ar-SA"/>
          <w14:ligatures w14:val="none"/>
        </w:rPr>
      </w:pPr>
    </w:p>
    <w:p w14:paraId="78AAE5F1" w14:textId="77777777" w:rsidR="001723F5" w:rsidRPr="001723F5" w:rsidRDefault="001723F5" w:rsidP="001723F5">
      <w:pPr>
        <w:keepNext/>
        <w:numPr>
          <w:ilvl w:val="0"/>
          <w:numId w:val="7"/>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265" w:name="_Toc483467590"/>
      <w:bookmarkStart w:id="266" w:name="_Toc213228021"/>
      <w:r w:rsidRPr="001723F5">
        <w:rPr>
          <w:rFonts w:ascii="Times New Roman" w:eastAsia="Times New Roman" w:hAnsi="Times New Roman" w:cs="Times New Roman"/>
          <w:b/>
          <w:bCs/>
          <w:kern w:val="0"/>
          <w:sz w:val="24"/>
          <w:szCs w:val="24"/>
          <w:lang w:eastAsia="pl-PL"/>
          <w14:ligatures w14:val="none"/>
        </w:rPr>
        <w:t>Monitoring i sprawozdawczość</w:t>
      </w:r>
      <w:bookmarkEnd w:id="264"/>
      <w:bookmarkEnd w:id="265"/>
      <w:bookmarkEnd w:id="266"/>
    </w:p>
    <w:p w14:paraId="4F444250" w14:textId="77777777" w:rsidR="001723F5" w:rsidRPr="001723F5" w:rsidRDefault="001723F5" w:rsidP="001723F5">
      <w:pPr>
        <w:spacing w:after="0" w:line="240" w:lineRule="auto"/>
        <w:rPr>
          <w:rFonts w:ascii="Times New Roman" w:eastAsia="Times New Roman" w:hAnsi="Times New Roman" w:cs="Times New Roman"/>
          <w:bCs/>
          <w:kern w:val="0"/>
          <w:sz w:val="24"/>
          <w:szCs w:val="24"/>
          <w:lang w:eastAsia="pl-PL"/>
          <w14:ligatures w14:val="none"/>
        </w:rPr>
      </w:pPr>
    </w:p>
    <w:p w14:paraId="08B0E955" w14:textId="77777777" w:rsidR="001723F5" w:rsidRPr="001723F5" w:rsidRDefault="001723F5" w:rsidP="001723F5">
      <w:pPr>
        <w:numPr>
          <w:ilvl w:val="0"/>
          <w:numId w:val="2"/>
        </w:numPr>
        <w:spacing w:after="0" w:line="240" w:lineRule="auto"/>
        <w:rPr>
          <w:rFonts w:ascii="Times New Roman" w:eastAsia="Times New Roman" w:hAnsi="Times New Roman" w:cs="Times New Roman"/>
          <w:bCs/>
          <w:vanish/>
          <w:kern w:val="0"/>
          <w:sz w:val="24"/>
          <w:szCs w:val="24"/>
          <w:lang w:eastAsia="ar-SA"/>
          <w14:ligatures w14:val="none"/>
        </w:rPr>
      </w:pPr>
    </w:p>
    <w:p w14:paraId="05F4156F"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Wszystkie Sprawozdania z Postępu, powinny być sporządzane w formie oraz w oparciu o zasady określone w </w:t>
      </w:r>
      <w:r w:rsidRPr="001723F5">
        <w:rPr>
          <w:rFonts w:ascii="Times New Roman" w:eastAsia="Times New Roman" w:hAnsi="Times New Roman" w:cs="Times New Roman"/>
          <w:b/>
          <w:bCs/>
          <w:kern w:val="0"/>
          <w:sz w:val="24"/>
          <w:szCs w:val="24"/>
          <w:lang w:eastAsia="ar-SA"/>
          <w14:ligatures w14:val="none"/>
        </w:rPr>
        <w:t>Załączniku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 z uwzględnieniem celu, na jaki zostało udzielone wsparcie Odbiorcom Ostatecznym przez Pośrednika Finansowego.</w:t>
      </w:r>
    </w:p>
    <w:p w14:paraId="7FE6F599"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do udostępniania na żądanie RFR, w terminie do 4 Dni Roboczych informacji lub dokumentów dotyczących wykorzystania Zobowiązań objętych Jednostkowym Poręczeniem przez Odbiorcę Ostatecznego zgodnie z jego przeznaczeniem, na cele wskazane w Metryce Produktu Finansowego do Umowy.</w:t>
      </w:r>
    </w:p>
    <w:p w14:paraId="5A68EA36"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jest zobowiązany do:</w:t>
      </w:r>
    </w:p>
    <w:p w14:paraId="05EE0EBC" w14:textId="77777777" w:rsidR="001723F5" w:rsidRPr="001723F5" w:rsidRDefault="001723F5" w:rsidP="001723F5">
      <w:pPr>
        <w:numPr>
          <w:ilvl w:val="0"/>
          <w:numId w:val="26"/>
        </w:numPr>
        <w:spacing w:after="240" w:line="240" w:lineRule="auto"/>
        <w:ind w:left="992" w:hanging="425"/>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zbierania i udostępniania RFR, na jego żądanie, w terminie do 4 Dni Roboczych, odpowiednich informacji dotyczących Operacji II Stopnia w celu umożliwienia RFR odpowiedniego monitorowania realizacji Operacji;</w:t>
      </w:r>
    </w:p>
    <w:p w14:paraId="18B7F21B" w14:textId="77777777" w:rsidR="001723F5" w:rsidRPr="001723F5" w:rsidRDefault="001723F5" w:rsidP="001723F5">
      <w:pPr>
        <w:numPr>
          <w:ilvl w:val="0"/>
          <w:numId w:val="26"/>
        </w:numPr>
        <w:spacing w:after="240" w:line="240" w:lineRule="auto"/>
        <w:ind w:left="992" w:hanging="425"/>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systematycznego monitorowania przebiegu realizacji Operacji oraz niezwłocznego informowania RFR o wynikach takiego monitoringu, w szczególności o zaistniałych Naruszeniach, problemach w realizacji Operacji lub o zamiarze zaprzestania realizacji Operacji;</w:t>
      </w:r>
    </w:p>
    <w:p w14:paraId="63CFA4F0" w14:textId="77777777" w:rsidR="001723F5" w:rsidRPr="001723F5" w:rsidRDefault="001723F5" w:rsidP="001723F5">
      <w:pPr>
        <w:numPr>
          <w:ilvl w:val="0"/>
          <w:numId w:val="26"/>
        </w:numPr>
        <w:spacing w:after="240" w:line="240" w:lineRule="auto"/>
        <w:ind w:left="992" w:hanging="425"/>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sporządzania i przekazywania RFR w okresach miesięcznych, według stanu na koniec miesiąca, aktualnego Portfela Jednostkowych Poręczeń zgodnie z postanowieniami </w:t>
      </w:r>
      <w:r w:rsidRPr="001723F5">
        <w:rPr>
          <w:rFonts w:ascii="Times New Roman" w:eastAsia="Times New Roman" w:hAnsi="Times New Roman" w:cs="Times New Roman"/>
          <w:b/>
          <w:bCs/>
          <w:kern w:val="0"/>
          <w:sz w:val="24"/>
          <w:szCs w:val="24"/>
          <w:lang w:eastAsia="ar-SA"/>
          <w14:ligatures w14:val="none"/>
        </w:rPr>
        <w:t>Załącznika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2FF76EB2" w14:textId="77777777" w:rsidR="001723F5" w:rsidRPr="001723F5" w:rsidRDefault="001723F5" w:rsidP="001723F5">
      <w:pPr>
        <w:numPr>
          <w:ilvl w:val="0"/>
          <w:numId w:val="25"/>
        </w:numPr>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Szczegółowy opis procedur sprawozdawczych stosowanych w ramach systemu monitorowania wykonywania Umowy przez Pośrednika Finansowego stanowi </w:t>
      </w:r>
      <w:r w:rsidRPr="001723F5">
        <w:rPr>
          <w:rFonts w:ascii="Times New Roman" w:eastAsia="Times New Roman" w:hAnsi="Times New Roman" w:cs="Times New Roman"/>
          <w:b/>
          <w:bCs/>
          <w:kern w:val="0"/>
          <w:sz w:val="24"/>
          <w:szCs w:val="24"/>
          <w:lang w:eastAsia="ar-SA"/>
          <w14:ligatures w14:val="none"/>
        </w:rPr>
        <w:t xml:space="preserve">Załącznik nr 2 </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425E5E88"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bookmarkStart w:id="267" w:name="_Toc481994949"/>
    </w:p>
    <w:p w14:paraId="395D6644"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4F2916E5"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76602103"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60DF576A"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732969ED"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16D1A2EF"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03646BCB" w14:textId="77777777" w:rsidR="001723F5" w:rsidRPr="001723F5" w:rsidRDefault="001723F5" w:rsidP="001723F5">
      <w:pPr>
        <w:keepNext/>
        <w:keepLines/>
        <w:numPr>
          <w:ilvl w:val="0"/>
          <w:numId w:val="8"/>
        </w:numPr>
        <w:spacing w:before="240" w:after="0" w:line="240" w:lineRule="auto"/>
        <w:rPr>
          <w:rFonts w:ascii="Times New Roman" w:eastAsia="MS Gothic" w:hAnsi="Times New Roman" w:cs="Times New Roman"/>
          <w:b/>
          <w:bCs/>
          <w:vanish/>
          <w:kern w:val="0"/>
          <w:sz w:val="24"/>
          <w:szCs w:val="24"/>
          <w:lang w:eastAsia="ar-SA"/>
          <w14:ligatures w14:val="none"/>
        </w:rPr>
      </w:pPr>
    </w:p>
    <w:p w14:paraId="3E87EA5E" w14:textId="77777777" w:rsidR="001723F5" w:rsidRPr="001723F5" w:rsidRDefault="001723F5" w:rsidP="001723F5">
      <w:pPr>
        <w:keepNext/>
        <w:numPr>
          <w:ilvl w:val="0"/>
          <w:numId w:val="8"/>
        </w:numPr>
        <w:tabs>
          <w:tab w:val="left" w:pos="851"/>
        </w:tabs>
        <w:spacing w:after="0" w:line="240" w:lineRule="auto"/>
        <w:jc w:val="both"/>
        <w:outlineLvl w:val="0"/>
        <w:rPr>
          <w:rFonts w:ascii="Times New Roman" w:eastAsia="Times New Roman" w:hAnsi="Times New Roman" w:cs="Times New Roman"/>
          <w:b/>
          <w:bCs/>
          <w:vanish/>
          <w:kern w:val="0"/>
          <w:sz w:val="24"/>
          <w:szCs w:val="24"/>
          <w:lang w:eastAsia="pl-PL"/>
          <w14:ligatures w14:val="none"/>
        </w:rPr>
      </w:pPr>
      <w:bookmarkStart w:id="268" w:name="_Toc483467591"/>
      <w:bookmarkStart w:id="269" w:name="_Toc213228022"/>
      <w:r w:rsidRPr="001723F5">
        <w:rPr>
          <w:rFonts w:ascii="Times New Roman" w:eastAsia="Times New Roman" w:hAnsi="Times New Roman" w:cs="Times New Roman"/>
          <w:b/>
          <w:bCs/>
          <w:kern w:val="0"/>
          <w:sz w:val="24"/>
          <w:szCs w:val="24"/>
          <w:lang w:eastAsia="pl-PL"/>
          <w14:ligatures w14:val="none"/>
        </w:rPr>
        <w:t>Kontrola i audyt</w:t>
      </w:r>
      <w:bookmarkEnd w:id="267"/>
      <w:bookmarkEnd w:id="268"/>
      <w:bookmarkEnd w:id="269"/>
    </w:p>
    <w:p w14:paraId="7F36E4A6"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7EE9F99"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186DB4FC"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3C4D986"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zobowiązuje się poddać kontroli i audytowi RFR, Dysponenta Środków Pieniężnych lub innych podmiotów uprawnionych do ich przeprowadzenia, w zakresie prawidłowości realizacji Operacji w czasie obowiązywania Umowy, jak i w okresie pięciu lat od jej wygaśnięcia oraz zobowiązuje się do stosowania do zaleceń wydanych na podstawie przeprowadzanych kontroli i audytów. </w:t>
      </w:r>
    </w:p>
    <w:p w14:paraId="71D9C96F"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zostanie poinformowany o kontroli z wyprzedzeniem nie krótszym niż 5 Dni Roboczych.</w:t>
      </w:r>
    </w:p>
    <w:p w14:paraId="4B11ACC5"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Kontrole lub audyt przeprowadza się w siedzibie Pośrednika Finansowego, w miejscu realizacji Operacji, a także w siedzibie RFR.</w:t>
      </w:r>
    </w:p>
    <w:p w14:paraId="001DEEBE" w14:textId="77777777" w:rsidR="001723F5" w:rsidRPr="001723F5" w:rsidRDefault="001723F5" w:rsidP="001723F5">
      <w:pPr>
        <w:numPr>
          <w:ilvl w:val="0"/>
          <w:numId w:val="27"/>
        </w:numPr>
        <w:tabs>
          <w:tab w:val="num" w:pos="709"/>
        </w:tabs>
        <w:spacing w:after="240" w:line="240" w:lineRule="auto"/>
        <w:ind w:left="567" w:hanging="709"/>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lub odpowiednio Odbiorca Ostateczny jest zobowiązany umożliwić podmiotom, o których mowa w pkt. 9.1 Umowy, wykonanie wszelkich niezbędnych czynności kontrolnych, w tym w szczególności:</w:t>
      </w:r>
    </w:p>
    <w:p w14:paraId="175C9517" w14:textId="4BBB6A79"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pełnego wglądu we wszystkie dokumenty, w tym dokumenty elektroniczne, potwierdzające prawidłową realizację Operacji</w:t>
      </w:r>
      <w:r w:rsidR="00D303ED">
        <w:rPr>
          <w:rFonts w:ascii="Times New Roman" w:eastAsia="Times New Roman" w:hAnsi="Times New Roman" w:cs="Times New Roman"/>
          <w:kern w:val="0"/>
          <w:sz w:val="24"/>
          <w:szCs w:val="24"/>
          <w:lang w:eastAsia="ar-SA"/>
          <w14:ligatures w14:val="none"/>
        </w:rPr>
        <w:t xml:space="preserve"> oraz Umowy</w:t>
      </w:r>
      <w:r w:rsidRPr="001723F5">
        <w:rPr>
          <w:rFonts w:ascii="Times New Roman" w:eastAsia="Times New Roman" w:hAnsi="Times New Roman" w:cs="Times New Roman"/>
          <w:kern w:val="0"/>
          <w:sz w:val="24"/>
          <w:szCs w:val="24"/>
          <w:lang w:eastAsia="ar-SA"/>
          <w14:ligatures w14:val="none"/>
        </w:rPr>
        <w:t>, przez cały okres ich obowiązywania;</w:t>
      </w:r>
    </w:p>
    <w:p w14:paraId="55D05152" w14:textId="77777777"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przechowywania dokumentacji poddawanej badaniu w toku kontroli oraz umożliwić tworzenie jej uwierzytelnionych kopii i odpisów;</w:t>
      </w:r>
    </w:p>
    <w:p w14:paraId="33CCA750" w14:textId="77777777"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dostępu w szczególności do urządzeń, obiektów, terenów i pomieszczeń, w których realizowane są Operacje lub zgromadzona jest dokumentacja dotycząca realizowanych Operacji;</w:t>
      </w:r>
    </w:p>
    <w:p w14:paraId="4D3B8306" w14:textId="77777777" w:rsidR="001723F5" w:rsidRPr="001723F5" w:rsidRDefault="001723F5" w:rsidP="001723F5">
      <w:pPr>
        <w:numPr>
          <w:ilvl w:val="0"/>
          <w:numId w:val="28"/>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zapewnienia obecności osób, które udzielą wyjaśnień na temat realizacji Operacji.</w:t>
      </w:r>
      <w:bookmarkStart w:id="270" w:name="page15"/>
      <w:bookmarkEnd w:id="270"/>
    </w:p>
    <w:p w14:paraId="7F1E6AA5"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bookmarkStart w:id="271" w:name="_Toc481994950"/>
    </w:p>
    <w:p w14:paraId="4CEE4A9B"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6CB0F027"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5AF9EBD2"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40D8C79B"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576E69DC"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41E013FC"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4C6B7613"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519D9456" w14:textId="77777777" w:rsidR="001723F5" w:rsidRPr="001723F5" w:rsidRDefault="001723F5" w:rsidP="001723F5">
      <w:pPr>
        <w:keepNext/>
        <w:keepLines/>
        <w:numPr>
          <w:ilvl w:val="0"/>
          <w:numId w:val="9"/>
        </w:numPr>
        <w:spacing w:before="240" w:after="0" w:line="240" w:lineRule="auto"/>
        <w:rPr>
          <w:rFonts w:ascii="Times New Roman" w:eastAsia="MS Gothic" w:hAnsi="Times New Roman" w:cs="Times New Roman"/>
          <w:b/>
          <w:bCs/>
          <w:vanish/>
          <w:kern w:val="0"/>
          <w:sz w:val="24"/>
          <w:szCs w:val="24"/>
          <w:lang w:eastAsia="ar-SA"/>
          <w14:ligatures w14:val="none"/>
        </w:rPr>
      </w:pPr>
    </w:p>
    <w:p w14:paraId="2550947D" w14:textId="77777777" w:rsidR="001723F5" w:rsidRPr="001723F5" w:rsidRDefault="001723F5" w:rsidP="001723F5">
      <w:pPr>
        <w:keepNext/>
        <w:numPr>
          <w:ilvl w:val="0"/>
          <w:numId w:val="9"/>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72" w:name="_Toc483467592"/>
      <w:bookmarkStart w:id="273" w:name="_Toc213228023"/>
      <w:r w:rsidRPr="001723F5">
        <w:rPr>
          <w:rFonts w:ascii="Times New Roman" w:eastAsia="Times New Roman" w:hAnsi="Times New Roman" w:cs="Times New Roman"/>
          <w:b/>
          <w:bCs/>
          <w:kern w:val="0"/>
          <w:sz w:val="24"/>
          <w:szCs w:val="24"/>
          <w:lang w:eastAsia="pl-PL"/>
          <w14:ligatures w14:val="none"/>
        </w:rPr>
        <w:t>Archiwizacja i przechowywanie dokumentów</w:t>
      </w:r>
      <w:bookmarkEnd w:id="271"/>
      <w:bookmarkEnd w:id="272"/>
      <w:bookmarkEnd w:id="273"/>
    </w:p>
    <w:p w14:paraId="1F5D52CF"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5A3E890B"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2C1C4D87"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przechowywania, z zachowaniem zasad bezpieczeństwa, wszelkiej dokumentacji związanej z wykonywaniem Umowy co najmniej 11 lat od podpisania Umowy (</w:t>
      </w:r>
      <w:r w:rsidRPr="001723F5">
        <w:rPr>
          <w:rFonts w:ascii="Times New Roman" w:eastAsia="Times New Roman" w:hAnsi="Times New Roman" w:cs="Times New Roman"/>
          <w:b/>
          <w:bCs/>
          <w:kern w:val="0"/>
          <w:sz w:val="24"/>
          <w:szCs w:val="24"/>
          <w:lang w:eastAsia="ar-SA"/>
          <w14:ligatures w14:val="none"/>
        </w:rPr>
        <w:t>Termin Przechowywania</w:t>
      </w:r>
      <w:r w:rsidRPr="001723F5">
        <w:rPr>
          <w:rFonts w:ascii="Times New Roman" w:eastAsia="Times New Roman" w:hAnsi="Times New Roman" w:cs="Times New Roman"/>
          <w:kern w:val="0"/>
          <w:sz w:val="24"/>
          <w:szCs w:val="24"/>
          <w:lang w:eastAsia="ar-SA"/>
          <w14:ligatures w14:val="none"/>
        </w:rPr>
        <w:t xml:space="preserve">), w szczególności: Umowy wraz z załącznikami, w tym Wniosków o wypłatę Jednostkowego Reporęczenia, Umów Operacyjnych  II Stopnia wraz z załącznikami, dokumentacji udostępniania </w:t>
      </w:r>
      <w:r w:rsidRPr="001723F5">
        <w:rPr>
          <w:rFonts w:ascii="Times New Roman" w:eastAsia="Times New Roman" w:hAnsi="Times New Roman" w:cs="Times New Roman"/>
          <w:kern w:val="0"/>
          <w:sz w:val="24"/>
          <w:szCs w:val="24"/>
          <w:lang w:eastAsia="ar-SA"/>
          <w14:ligatures w14:val="none"/>
        </w:rPr>
        <w:lastRenderedPageBreak/>
        <w:t>Jednostkowych Poręczeń oraz wszelkiej korespondencji związanej z realizacją Operacji, z zastrzeżeniem możliwości przedłużenia tego terminu, pod warunkiem wcześniejszego pisemnego poinformowania o tym Pośrednika Finansowego.</w:t>
      </w:r>
    </w:p>
    <w:p w14:paraId="54D70869"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Dokumenty przechowuje się w formie oryginałów albo kopii poświadczonych za zgodność z oryginałem na powszechnie stosowanych nośnikach danych.</w:t>
      </w:r>
    </w:p>
    <w:p w14:paraId="586A9237"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zmiany miejsca przechowywania dokumentów, jak również w przypadku zawieszenia, zaprzestania lub likwidacji przez Pośrednika Finansowego działalności, Pośrednik Finansowy zobowiązuje się do pisemnego poinformowania RFR o zmianie miejsca przechowywania dokumentów.</w:t>
      </w:r>
    </w:p>
    <w:p w14:paraId="0B781B4E" w14:textId="77777777" w:rsidR="001723F5" w:rsidRPr="001723F5" w:rsidRDefault="001723F5" w:rsidP="001723F5">
      <w:pPr>
        <w:numPr>
          <w:ilvl w:val="0"/>
          <w:numId w:val="29"/>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gdy odrębne przepisy nakładają inne terminy archiwizacji i przechowywania dokumentacji, okresem obowiązującym Pośrednika Finansowego do przechowywania dokumentacji jest okres kończący się w terminie późniejszym.</w:t>
      </w:r>
    </w:p>
    <w:p w14:paraId="19BC3237" w14:textId="77777777" w:rsidR="001723F5" w:rsidRPr="001723F5" w:rsidRDefault="001723F5" w:rsidP="001723F5">
      <w:pPr>
        <w:keepNext/>
        <w:numPr>
          <w:ilvl w:val="0"/>
          <w:numId w:val="9"/>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74" w:name="_Toc481994951"/>
      <w:bookmarkStart w:id="275" w:name="_Toc483467593"/>
      <w:bookmarkStart w:id="276" w:name="_Toc213228024"/>
      <w:r w:rsidRPr="001723F5">
        <w:rPr>
          <w:rFonts w:ascii="Times New Roman" w:eastAsia="Times New Roman" w:hAnsi="Times New Roman" w:cs="Times New Roman"/>
          <w:b/>
          <w:bCs/>
          <w:kern w:val="0"/>
          <w:sz w:val="24"/>
          <w:szCs w:val="24"/>
          <w:lang w:eastAsia="pl-PL"/>
          <w14:ligatures w14:val="none"/>
        </w:rPr>
        <w:t>Udostępnianie danych dotyczących Operacji</w:t>
      </w:r>
      <w:bookmarkEnd w:id="274"/>
      <w:bookmarkEnd w:id="275"/>
      <w:bookmarkEnd w:id="276"/>
      <w:r w:rsidRPr="001723F5">
        <w:rPr>
          <w:rFonts w:ascii="Times New Roman" w:eastAsia="Times New Roman" w:hAnsi="Times New Roman" w:cs="Times New Roman"/>
          <w:b/>
          <w:bCs/>
          <w:kern w:val="0"/>
          <w:sz w:val="24"/>
          <w:szCs w:val="24"/>
          <w:lang w:eastAsia="pl-PL"/>
          <w14:ligatures w14:val="none"/>
        </w:rPr>
        <w:t xml:space="preserve"> </w:t>
      </w:r>
    </w:p>
    <w:p w14:paraId="63DF2844"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0318B311" w14:textId="77777777" w:rsidR="001723F5" w:rsidRPr="001723F5" w:rsidRDefault="001723F5" w:rsidP="001723F5">
      <w:pPr>
        <w:spacing w:after="0" w:line="240" w:lineRule="auto"/>
        <w:ind w:left="567"/>
        <w:jc w:val="both"/>
        <w:rPr>
          <w:rFonts w:ascii="Times New Roman" w:eastAsia="Times New Roman" w:hAnsi="Times New Roman" w:cs="Times New Roman"/>
          <w:kern w:val="0"/>
          <w:sz w:val="24"/>
          <w:szCs w:val="24"/>
          <w:lang w:eastAsia="pl-PL"/>
          <w14:ligatures w14:val="none"/>
        </w:rPr>
      </w:pPr>
      <w:bookmarkStart w:id="277" w:name="_Toc493539407"/>
      <w:bookmarkStart w:id="278" w:name="_Toc493540583"/>
      <w:bookmarkStart w:id="279" w:name="_Toc493542576"/>
      <w:bookmarkStart w:id="280" w:name="_Toc500712121"/>
      <w:bookmarkStart w:id="281" w:name="_Toc500712581"/>
      <w:bookmarkStart w:id="282" w:name="_Toc520819082"/>
      <w:bookmarkStart w:id="283" w:name="_Toc481994952"/>
      <w:bookmarkStart w:id="284" w:name="_Toc483467594"/>
      <w:r w:rsidRPr="001723F5">
        <w:rPr>
          <w:rFonts w:ascii="Times New Roman" w:eastAsia="Times New Roman" w:hAnsi="Times New Roman" w:cs="Times New Roman"/>
          <w:kern w:val="0"/>
          <w:sz w:val="24"/>
          <w:szCs w:val="24"/>
          <w:lang w:eastAsia="pl-PL"/>
          <w14:ligatures w14:val="none"/>
        </w:rPr>
        <w:t>Pośrednik Finansowy zobowiązuje się do udostępniania RFR, Dysponentowi Środków Pieniężnych oraz organom administracji publicznej danych, w tym w szczególności, informacji, wiedzy oraz baz danych dotyczących Operacji realizowanych przez Pośrednika Finansowego i udzielanego w jej ramach wsparcia dla Odbiorców Ostatecznych, z poszanowaniem obowiązującego prawa, w zakresie w jakim powyższe dane, wedle uzasadnionej oceny RFR, Dysponenta Środków Pieniężnych lub organów administracji publicznej, zostaną uznane za niezbędne między innymi do budowania baz danych, wykonywania oraz zamawiania przez nie analiz, realizacji polityk, w tym polityk horyzontalnych, a także oddziaływań makroekonomicznych w kontekście działań podejmowanych w ramach wykonywania Umowy, zgodnie z przepisami o ochronie danych osobowych.</w:t>
      </w:r>
      <w:bookmarkEnd w:id="277"/>
      <w:bookmarkEnd w:id="278"/>
      <w:bookmarkEnd w:id="279"/>
      <w:bookmarkEnd w:id="280"/>
      <w:bookmarkEnd w:id="281"/>
      <w:bookmarkEnd w:id="282"/>
      <w:bookmarkEnd w:id="283"/>
      <w:bookmarkEnd w:id="284"/>
    </w:p>
    <w:p w14:paraId="659A380A"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6864BF8F" w14:textId="77777777" w:rsidR="001723F5" w:rsidRPr="001723F5" w:rsidRDefault="001723F5" w:rsidP="001723F5">
      <w:pPr>
        <w:keepNext/>
        <w:numPr>
          <w:ilvl w:val="0"/>
          <w:numId w:val="9"/>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85" w:name="page16"/>
      <w:bookmarkStart w:id="286" w:name="_Toc202446721"/>
      <w:bookmarkStart w:id="287" w:name="_Toc202446722"/>
      <w:bookmarkStart w:id="288" w:name="_Toc202446723"/>
      <w:bookmarkStart w:id="289" w:name="_Toc481994954"/>
      <w:bookmarkStart w:id="290" w:name="_Toc483467597"/>
      <w:bookmarkStart w:id="291" w:name="_Toc213228025"/>
      <w:bookmarkEnd w:id="285"/>
      <w:bookmarkEnd w:id="286"/>
      <w:bookmarkEnd w:id="287"/>
      <w:bookmarkEnd w:id="288"/>
      <w:r w:rsidRPr="001723F5">
        <w:rPr>
          <w:rFonts w:ascii="Times New Roman" w:eastAsia="Times New Roman" w:hAnsi="Times New Roman" w:cs="Times New Roman"/>
          <w:b/>
          <w:bCs/>
          <w:kern w:val="0"/>
          <w:sz w:val="24"/>
          <w:szCs w:val="24"/>
          <w:lang w:eastAsia="pl-PL"/>
          <w14:ligatures w14:val="none"/>
        </w:rPr>
        <w:t>Zasady i sposób rozliczania Operacji</w:t>
      </w:r>
      <w:bookmarkEnd w:id="289"/>
      <w:bookmarkEnd w:id="290"/>
      <w:bookmarkEnd w:id="291"/>
      <w:r w:rsidRPr="001723F5">
        <w:rPr>
          <w:rFonts w:ascii="Times New Roman" w:eastAsia="Times New Roman" w:hAnsi="Times New Roman" w:cs="Times New Roman"/>
          <w:b/>
          <w:bCs/>
          <w:kern w:val="0"/>
          <w:sz w:val="24"/>
          <w:szCs w:val="24"/>
          <w:lang w:eastAsia="pl-PL"/>
          <w14:ligatures w14:val="none"/>
        </w:rPr>
        <w:t xml:space="preserve"> </w:t>
      </w:r>
    </w:p>
    <w:p w14:paraId="7C15BF51"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6959759E"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składania regularnych rozliczeń Operacji w ramach Sprawozdań z Postępu oraz poddawania się kontroli w tym zakresie przez RFR lub inny podmiot przez niego wskazany. Szczegółowe zasady składania rozliczeń Operacji stanowi</w:t>
      </w:r>
      <w:r w:rsidRPr="001723F5">
        <w:rPr>
          <w:rFonts w:ascii="Times New Roman" w:eastAsia="Times New Roman" w:hAnsi="Times New Roman" w:cs="Times New Roman"/>
          <w:b/>
          <w:bCs/>
          <w:kern w:val="0"/>
          <w:sz w:val="24"/>
          <w:szCs w:val="24"/>
          <w:lang w:eastAsia="ar-SA"/>
          <w14:ligatures w14:val="none"/>
        </w:rPr>
        <w:t xml:space="preserve"> Załącznik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 do Umowy.</w:t>
      </w:r>
    </w:p>
    <w:p w14:paraId="28021D85"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Jeżeli RFR odnotuje w środkach Regionalnego Funduszu Rozwoju zwrot jakichkolwiek przekazanych Pośrednikowi Finansowemu środków lub inną płatność od Pośrednika Finansowego, której wysokość nie jest wystarczająca do pokrycia wszystkich wymagalnych zobowiązań Pośrednika Finansowego na mocy Umowy, w przypadku braku odmiennego oświadczenia Pośrednika Finansowego, RFR zaliczy spełnione przez Pośrednika Finansowego świadczenie przede wszystkim na poczet długu wymagalnego, a jeżeli kilka długów wymagalnych – na poczet najdawniej wymagalnego w następującej kolejności: a) koszty sądowe, egzekucyjne, inne koszty związane z dochodzeniem należności przez RFR, b) odsetki ustawowe za opóźnienie, c) świadczenie główne.</w:t>
      </w:r>
    </w:p>
    <w:p w14:paraId="7433391A"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nie może potrącać swoich wierzytelności z wierzytelnościami przysługującymi Regionalnemu Funduszowi Rozwoju.</w:t>
      </w:r>
      <w:bookmarkStart w:id="292" w:name="page17"/>
      <w:bookmarkEnd w:id="292"/>
    </w:p>
    <w:p w14:paraId="6C2286B7" w14:textId="77777777" w:rsidR="001723F5" w:rsidRPr="001723F5" w:rsidRDefault="001723F5" w:rsidP="001723F5">
      <w:pPr>
        <w:numPr>
          <w:ilvl w:val="0"/>
          <w:numId w:val="30"/>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RFR ma prawo do dokonywania potrąceń wymagalnych zobowiązań Pośrednika Finansowego z Umowy z wszelkimi wymagalnymi zobowiązaniami Regionalnego Funduszu Rozwoju wobec Pośrednika Finansowego, niezależnie od miejsca dokonania płatności któregokolwiek z tych zobowiązań.</w:t>
      </w:r>
    </w:p>
    <w:p w14:paraId="03970675" w14:textId="77777777" w:rsidR="001723F5" w:rsidRPr="001723F5" w:rsidRDefault="001723F5" w:rsidP="001723F5">
      <w:pPr>
        <w:keepNext/>
        <w:numPr>
          <w:ilvl w:val="0"/>
          <w:numId w:val="31"/>
        </w:numPr>
        <w:tabs>
          <w:tab w:val="left" w:pos="851"/>
        </w:tabs>
        <w:spacing w:after="240" w:line="240" w:lineRule="auto"/>
        <w:jc w:val="both"/>
        <w:outlineLvl w:val="0"/>
        <w:rPr>
          <w:rFonts w:ascii="Times New Roman" w:eastAsia="Times New Roman" w:hAnsi="Times New Roman" w:cs="Times New Roman"/>
          <w:b/>
          <w:bCs/>
          <w:kern w:val="0"/>
          <w:sz w:val="24"/>
          <w:szCs w:val="24"/>
          <w:lang w:eastAsia="pl-PL"/>
          <w14:ligatures w14:val="none"/>
        </w:rPr>
      </w:pPr>
      <w:bookmarkStart w:id="293" w:name="_Toc481994955"/>
      <w:bookmarkStart w:id="294" w:name="_Toc483467598"/>
      <w:bookmarkStart w:id="295" w:name="_Toc213228026"/>
      <w:r w:rsidRPr="001723F5">
        <w:rPr>
          <w:rFonts w:ascii="Times New Roman" w:eastAsia="Times New Roman" w:hAnsi="Times New Roman" w:cs="Times New Roman"/>
          <w:b/>
          <w:bCs/>
          <w:kern w:val="0"/>
          <w:sz w:val="24"/>
          <w:szCs w:val="24"/>
          <w:lang w:eastAsia="pl-PL"/>
          <w14:ligatures w14:val="none"/>
        </w:rPr>
        <w:t>Zwrot środków na rzecz Regionalnego Funduszu</w:t>
      </w:r>
      <w:bookmarkEnd w:id="293"/>
      <w:bookmarkEnd w:id="294"/>
      <w:r w:rsidRPr="001723F5">
        <w:rPr>
          <w:rFonts w:ascii="Times New Roman" w:eastAsia="Times New Roman" w:hAnsi="Times New Roman" w:cs="Times New Roman"/>
          <w:b/>
          <w:bCs/>
          <w:kern w:val="0"/>
          <w:sz w:val="24"/>
          <w:szCs w:val="24"/>
          <w:lang w:eastAsia="pl-PL"/>
          <w14:ligatures w14:val="none"/>
        </w:rPr>
        <w:t xml:space="preserve"> Rozwoju (RFR)</w:t>
      </w:r>
      <w:bookmarkEnd w:id="295"/>
    </w:p>
    <w:p w14:paraId="53DF603D" w14:textId="77777777" w:rsidR="001723F5" w:rsidRPr="001723F5" w:rsidRDefault="001723F5" w:rsidP="001723F5">
      <w:p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zobowiązuje się do zwrotu należnych Regionalnemu Funduszowi Rozwoju środków finansowych w wysokości wynikającej z realizacji Operacji, w tym środków uzyskanych od Odbiorców Ostatecznych w wyniku przeprowadzonych działań windykacyjnych wraz z należnymi odsetkami, proporcjonalnie do Udziału RFR, na zasadach określonych w Umowie stosownie do </w:t>
      </w:r>
      <w:r w:rsidRPr="001723F5">
        <w:rPr>
          <w:rFonts w:ascii="Times New Roman" w:eastAsia="Times New Roman" w:hAnsi="Times New Roman" w:cs="Times New Roman"/>
          <w:b/>
          <w:bCs/>
          <w:kern w:val="0"/>
          <w:sz w:val="24"/>
          <w:szCs w:val="24"/>
          <w:lang w:eastAsia="ar-SA"/>
          <w14:ligatures w14:val="none"/>
        </w:rPr>
        <w:t>Załącznika nr 10</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Procedura Windykacji Roszczeń</w:t>
      </w:r>
      <w:r w:rsidRPr="001723F5">
        <w:rPr>
          <w:rFonts w:ascii="Times New Roman" w:eastAsia="Times New Roman" w:hAnsi="Times New Roman" w:cs="Times New Roman"/>
          <w:kern w:val="0"/>
          <w:sz w:val="24"/>
          <w:szCs w:val="24"/>
          <w:lang w:eastAsia="ar-SA"/>
          <w14:ligatures w14:val="none"/>
        </w:rPr>
        <w:t>).</w:t>
      </w:r>
    </w:p>
    <w:p w14:paraId="3B7BE4AB" w14:textId="77777777" w:rsidR="001723F5" w:rsidRPr="001723F5" w:rsidRDefault="001723F5" w:rsidP="001723F5">
      <w:pPr>
        <w:keepNext/>
        <w:numPr>
          <w:ilvl w:val="0"/>
          <w:numId w:val="32"/>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296" w:name="_Toc202446726"/>
      <w:bookmarkStart w:id="297" w:name="_Toc481994956"/>
      <w:bookmarkStart w:id="298" w:name="_Toc483467599"/>
      <w:bookmarkStart w:id="299" w:name="_Toc213228027"/>
      <w:bookmarkEnd w:id="296"/>
      <w:r w:rsidRPr="001723F5">
        <w:rPr>
          <w:rFonts w:ascii="Times New Roman" w:eastAsia="Times New Roman" w:hAnsi="Times New Roman" w:cs="Times New Roman"/>
          <w:b/>
          <w:bCs/>
          <w:kern w:val="0"/>
          <w:sz w:val="24"/>
          <w:szCs w:val="24"/>
          <w:lang w:eastAsia="pl-PL"/>
          <w14:ligatures w14:val="none"/>
        </w:rPr>
        <w:t>Oświadczenia Pośrednika Finansowego</w:t>
      </w:r>
      <w:bookmarkEnd w:id="297"/>
      <w:bookmarkEnd w:id="298"/>
      <w:bookmarkEnd w:id="299"/>
    </w:p>
    <w:p w14:paraId="1B004C2A"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576AB24" w14:textId="77777777" w:rsidR="001723F5" w:rsidRPr="001723F5" w:rsidRDefault="001723F5" w:rsidP="001723F5">
      <w:pPr>
        <w:numPr>
          <w:ilvl w:val="0"/>
          <w:numId w:val="33"/>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 dniem zawarcia Umowy Pośrednik Finansowy powtarza i potwierdza oświadczenia złożone w Dokumentacji aplikacyjnej, a także składa RFR oświadczenia i zapewnienia określone poniżej. Wszystkie te oświadczenia zostaną uznane za powtórzone i potwierdzone przez Pośrednika Finansowego w dniu złożenia Wniosku o wypłatę Jednostkowego Reporęczenia.</w:t>
      </w:r>
    </w:p>
    <w:p w14:paraId="649073A5" w14:textId="77777777" w:rsidR="001723F5" w:rsidRPr="001723F5" w:rsidRDefault="001723F5" w:rsidP="001723F5">
      <w:pPr>
        <w:numPr>
          <w:ilvl w:val="0"/>
          <w:numId w:val="33"/>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oświadcza i zapewnia, że:</w:t>
      </w:r>
    </w:p>
    <w:p w14:paraId="14B16C9E" w14:textId="77777777" w:rsidR="001723F5" w:rsidRPr="001723F5" w:rsidRDefault="001723F5" w:rsidP="001723F5">
      <w:pPr>
        <w:numPr>
          <w:ilvl w:val="0"/>
          <w:numId w:val="55"/>
        </w:numPr>
        <w:spacing w:after="120" w:line="240" w:lineRule="auto"/>
        <w:ind w:left="714" w:hanging="357"/>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Posiada zdolność do zawarcia niniejszej Umowy i wykonania wynikających z niej obowiązków oraz nie podlega rozwiązaniu, nie jest w trakcie likwidacji lub nie był przedmiotem wniosku o wszczęcie postępowania restrukturyzacyjnego lub upadłościowego.</w:t>
      </w:r>
    </w:p>
    <w:p w14:paraId="75A09D8C" w14:textId="77777777" w:rsidR="001723F5" w:rsidRPr="001723F5" w:rsidRDefault="001723F5" w:rsidP="001723F5">
      <w:pPr>
        <w:numPr>
          <w:ilvl w:val="0"/>
          <w:numId w:val="55"/>
        </w:numPr>
        <w:spacing w:after="120" w:line="240" w:lineRule="auto"/>
        <w:ind w:left="714" w:hanging="357"/>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Dokonał wszelkich czynności i uzyskał wszelkie zgody niezbędne do zawarcia niniejszej Umowy i wykonania wynikających z niej obowiązków, a także wszystkie uchwały organów Pośrednika Finansowego niezbędne do upoważnienia do zawarcia niniejszej Umowy i jej wykonania zostały należycie przyjęte, są ważne, skuteczne i nie zostały zmienione ani uchylone.</w:t>
      </w:r>
    </w:p>
    <w:p w14:paraId="2DC8EDE2"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Znajduje się w sytuacji finansowej zapewniającej wykonanie Umowy.</w:t>
      </w:r>
    </w:p>
    <w:p w14:paraId="105AD1D8" w14:textId="77777777" w:rsidR="001723F5" w:rsidRPr="001723F5" w:rsidRDefault="001723F5" w:rsidP="001723F5">
      <w:pPr>
        <w:spacing w:after="0" w:line="240" w:lineRule="auto"/>
        <w:ind w:left="720"/>
        <w:jc w:val="both"/>
        <w:rPr>
          <w:rFonts w:ascii="Times New Roman" w:eastAsia="Yu Mincho" w:hAnsi="Times New Roman" w:cs="Times New Roman"/>
          <w:kern w:val="0"/>
          <w:sz w:val="24"/>
          <w:szCs w:val="24"/>
          <w:lang w:eastAsia="en-GB"/>
          <w14:ligatures w14:val="none"/>
        </w:rPr>
      </w:pPr>
    </w:p>
    <w:p w14:paraId="0730FDAD"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W okresie od dnia złożenia Dokumentacji aplikacyjnej do dnia zawarcia Umowy nie dokonał Zmiany statusu, a w przypadku, gdy taka Zmiana statusu nastąpiła – Pośrednik Finansowy zawiadomił o jej zajściu RFR i uzyskał jego akceptację na piśmie.</w:t>
      </w:r>
    </w:p>
    <w:p w14:paraId="7D807DC8"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45665ABE"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 xml:space="preserve">Zawarcie przez Pośrednika Finansowego Umowy, jej wykonanie oraz przystąpienie do </w:t>
      </w:r>
      <w:r w:rsidRPr="001723F5">
        <w:rPr>
          <w:rFonts w:ascii="Times New Roman" w:eastAsia="Times New Roman" w:hAnsi="Times New Roman" w:cs="Times New Roman"/>
          <w:kern w:val="0"/>
          <w:sz w:val="24"/>
          <w:szCs w:val="24"/>
          <w:lang w:eastAsia="en-GB"/>
          <w14:ligatures w14:val="none"/>
        </w:rPr>
        <w:t>Operacji</w:t>
      </w:r>
      <w:r w:rsidRPr="001723F5">
        <w:rPr>
          <w:rFonts w:ascii="Times New Roman" w:eastAsia="Yu Mincho" w:hAnsi="Times New Roman" w:cs="Times New Roman"/>
          <w:kern w:val="0"/>
          <w:sz w:val="24"/>
          <w:szCs w:val="24"/>
          <w:lang w:eastAsia="en-GB"/>
          <w14:ligatures w14:val="none"/>
        </w:rPr>
        <w:t xml:space="preserve"> z niej wynikających i ich realizacja nie będzie ani teraz, ani w przyszłości sprzeczne z:</w:t>
      </w:r>
    </w:p>
    <w:p w14:paraId="02B3F2E2"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4C7982FF" w14:textId="77777777" w:rsidR="001723F5" w:rsidRPr="001723F5" w:rsidRDefault="001723F5" w:rsidP="001723F5">
      <w:pPr>
        <w:numPr>
          <w:ilvl w:val="2"/>
          <w:numId w:val="55"/>
        </w:numPr>
        <w:spacing w:after="0" w:line="240" w:lineRule="auto"/>
        <w:ind w:left="1134" w:hanging="567"/>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przepisami prawa, do których przestrzegania Pośrednik Finansowy jest zobowiązany;</w:t>
      </w:r>
    </w:p>
    <w:p w14:paraId="6CA341A2" w14:textId="77777777" w:rsidR="001723F5" w:rsidRPr="001723F5" w:rsidRDefault="001723F5" w:rsidP="001723F5">
      <w:pPr>
        <w:spacing w:after="0" w:line="240" w:lineRule="auto"/>
        <w:ind w:left="1134" w:hanging="567"/>
        <w:jc w:val="both"/>
        <w:rPr>
          <w:rFonts w:ascii="Times New Roman" w:eastAsia="Times New Roman" w:hAnsi="Times New Roman" w:cs="Times New Roman"/>
          <w:kern w:val="0"/>
          <w:sz w:val="24"/>
          <w:szCs w:val="24"/>
          <w:lang w:eastAsia="en-GB"/>
          <w14:ligatures w14:val="none"/>
        </w:rPr>
      </w:pPr>
    </w:p>
    <w:p w14:paraId="4E19E241" w14:textId="77777777" w:rsidR="001723F5" w:rsidRPr="001723F5" w:rsidRDefault="001723F5" w:rsidP="001723F5">
      <w:pPr>
        <w:numPr>
          <w:ilvl w:val="2"/>
          <w:numId w:val="55"/>
        </w:numPr>
        <w:spacing w:after="0" w:line="240" w:lineRule="auto"/>
        <w:ind w:left="1134" w:hanging="567"/>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jakąkolwiek umową wiążącą Pośrednika Finansowego lub której przedmiotem są zobowiązania dotyczące jego aktywów lub </w:t>
      </w:r>
      <w:r w:rsidRPr="001723F5">
        <w:rPr>
          <w:rFonts w:ascii="Times New Roman" w:eastAsia="Yu Mincho" w:hAnsi="Times New Roman" w:cs="Times New Roman"/>
          <w:kern w:val="0"/>
          <w:sz w:val="24"/>
          <w:szCs w:val="24"/>
          <w:lang w:eastAsia="en-GB"/>
          <w14:ligatures w14:val="none"/>
        </w:rPr>
        <w:t>postanowień lub orzeczeń sądowych (w tym sądów arbitrażowych) lub decyzji organów administracyjnych znanych Pośrednikowi Finansowemu</w:t>
      </w:r>
      <w:r w:rsidRPr="001723F5">
        <w:rPr>
          <w:rFonts w:ascii="Times New Roman" w:eastAsia="Times New Roman" w:hAnsi="Times New Roman" w:cs="Times New Roman"/>
          <w:kern w:val="0"/>
          <w:sz w:val="24"/>
          <w:szCs w:val="24"/>
          <w:lang w:eastAsia="en-GB"/>
          <w14:ligatures w14:val="none"/>
        </w:rPr>
        <w:t>.</w:t>
      </w:r>
    </w:p>
    <w:p w14:paraId="5209C1F0" w14:textId="77777777" w:rsidR="001723F5" w:rsidRPr="001723F5" w:rsidRDefault="001723F5" w:rsidP="001723F5">
      <w:pPr>
        <w:spacing w:after="0" w:line="240" w:lineRule="auto"/>
        <w:ind w:left="1134" w:hanging="567"/>
        <w:rPr>
          <w:rFonts w:ascii="Times New Roman" w:eastAsia="Times New Roman" w:hAnsi="Times New Roman" w:cs="Times New Roman"/>
          <w:kern w:val="0"/>
          <w:sz w:val="24"/>
          <w:szCs w:val="24"/>
          <w:lang w:eastAsia="pl-PL"/>
          <w14:ligatures w14:val="none"/>
        </w:rPr>
      </w:pPr>
    </w:p>
    <w:p w14:paraId="5B61E45C"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lastRenderedPageBreak/>
        <w:t>Nie</w:t>
      </w:r>
      <w:r w:rsidRPr="001723F5">
        <w:rPr>
          <w:rFonts w:ascii="Times New Roman" w:eastAsia="Yu Mincho" w:hAnsi="Times New Roman" w:cs="Times New Roman"/>
          <w:b/>
          <w:kern w:val="0"/>
          <w:sz w:val="24"/>
          <w:szCs w:val="24"/>
          <w:lang w:eastAsia="en-GB"/>
          <w14:ligatures w14:val="none"/>
        </w:rPr>
        <w:t xml:space="preserve"> </w:t>
      </w:r>
      <w:r w:rsidRPr="001723F5">
        <w:rPr>
          <w:rFonts w:ascii="Times New Roman" w:eastAsia="Yu Mincho" w:hAnsi="Times New Roman" w:cs="Times New Roman"/>
          <w:kern w:val="0"/>
          <w:sz w:val="24"/>
          <w:szCs w:val="24"/>
          <w:lang w:eastAsia="en-GB"/>
          <w14:ligatures w14:val="none"/>
        </w:rPr>
        <w:t>trwa obecnie Naruszenie ani nie istnieją podstawy, aby sądzić, że udostępnienie Produktu Finansowego lub Jednostkowego Reporęczenia lub jakakolwiek płatność na podstawie niniejszej Umowy spowoduje powstanie takiego Naruszenia.</w:t>
      </w:r>
    </w:p>
    <w:p w14:paraId="558284E6"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0B313F7A"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Sprawozdania Finansowe Pośrednika Finansowego zostały przygotowane zgodnie z przyjętymi zasadami rachunkowości i w sposób rzetelny przedstawiają sytuację finansową oraz działalność Pośrednika Finansowego w danym roku obrotowym.</w:t>
      </w:r>
    </w:p>
    <w:p w14:paraId="7B5CEF94"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375FECD0"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Od dnia, w którym sporządzono Sprawozdanie Finansowe za ostatni rok obrotowy, nie wystąpił Istotny Negatywny Wpływ.</w:t>
      </w:r>
    </w:p>
    <w:p w14:paraId="760CBEB3"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61FCE2BE"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Zobowiązania pieniężne Pośrednika Finansowego wynikające z Umowy są co najmniej równorzędne z roszczeniami wszystkich niezabezpieczonych lub niepowiązanych wierzycieli Pośrednika Finansowego, z wyjątkiem zobowiązań pieniężnych wynikających z mocy prawa.</w:t>
      </w:r>
    </w:p>
    <w:p w14:paraId="3D938DD5"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60B4F30D" w14:textId="77777777" w:rsidR="001723F5" w:rsidRPr="001723F5" w:rsidRDefault="001723F5" w:rsidP="001723F5">
      <w:pPr>
        <w:numPr>
          <w:ilvl w:val="0"/>
          <w:numId w:val="55"/>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Przeciwko Pośrednikowi Finansowemu nie zostało wszczęte ani też nie grozi wszczęcie żadnego postępowania sądowego, arbitrażowego ani administracyjnego przed sądem, trybunałem arbitrażowym ani organem administracji publicznej, które to postępowanie w przypadku niekorzystnego dla Pośrednika Finansowego orzeczenia mogłoby mieć Istotny Negatywny Wpływ.</w:t>
      </w:r>
      <w:bookmarkStart w:id="300" w:name="page18"/>
      <w:bookmarkEnd w:id="300"/>
    </w:p>
    <w:p w14:paraId="18DD2F4A"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786BDD21" w14:textId="77777777" w:rsidR="001723F5" w:rsidRPr="001723F5" w:rsidRDefault="001723F5" w:rsidP="001723F5">
      <w:pPr>
        <w:numPr>
          <w:ilvl w:val="0"/>
          <w:numId w:val="55"/>
        </w:numPr>
        <w:spacing w:after="120" w:line="240" w:lineRule="auto"/>
        <w:ind w:left="714" w:hanging="357"/>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 xml:space="preserve">Pośrednik Finansowy spełnia wszelkie kryteria kwalifikowanych pośredników finansowych przewidziane w Metryce Produktu. </w:t>
      </w:r>
    </w:p>
    <w:p w14:paraId="5D0F447B" w14:textId="77777777" w:rsidR="001723F5" w:rsidRPr="001723F5" w:rsidRDefault="001723F5" w:rsidP="001723F5">
      <w:pPr>
        <w:keepNext/>
        <w:numPr>
          <w:ilvl w:val="0"/>
          <w:numId w:val="34"/>
        </w:numPr>
        <w:tabs>
          <w:tab w:val="left" w:pos="851"/>
        </w:tabs>
        <w:spacing w:after="0" w:line="240" w:lineRule="auto"/>
        <w:ind w:left="567" w:hanging="567"/>
        <w:jc w:val="both"/>
        <w:outlineLvl w:val="0"/>
        <w:rPr>
          <w:rFonts w:ascii="Times New Roman" w:eastAsia="Times New Roman" w:hAnsi="Times New Roman" w:cs="Times New Roman"/>
          <w:b/>
          <w:bCs/>
          <w:kern w:val="0"/>
          <w:sz w:val="24"/>
          <w:szCs w:val="24"/>
          <w:lang w:eastAsia="pl-PL"/>
          <w14:ligatures w14:val="none"/>
        </w:rPr>
      </w:pPr>
      <w:bookmarkStart w:id="301" w:name="_Toc481994957"/>
      <w:bookmarkStart w:id="302" w:name="_Toc483467600"/>
      <w:bookmarkStart w:id="303" w:name="_Toc213228028"/>
      <w:r w:rsidRPr="001723F5">
        <w:rPr>
          <w:rFonts w:ascii="Times New Roman" w:eastAsia="Times New Roman" w:hAnsi="Times New Roman" w:cs="Times New Roman"/>
          <w:b/>
          <w:bCs/>
          <w:kern w:val="0"/>
          <w:sz w:val="24"/>
          <w:szCs w:val="24"/>
          <w:lang w:eastAsia="pl-PL"/>
          <w14:ligatures w14:val="none"/>
        </w:rPr>
        <w:t>Zobowiązania Pośrednika Finansowego</w:t>
      </w:r>
      <w:bookmarkEnd w:id="301"/>
      <w:bookmarkEnd w:id="302"/>
      <w:bookmarkEnd w:id="303"/>
    </w:p>
    <w:p w14:paraId="2DC30883"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2E2A5DA9"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wykonuje swoje obowiązki wynikające z Umowy zgodnie z obowiązującymi przepisami oraz działa z dbałością o jakość zawodową, skuteczność, przejrzystość i staranność.</w:t>
      </w:r>
    </w:p>
    <w:p w14:paraId="2A57EE98"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zobowiązuje się udzielać Jednostkowych Poręczeń w sposób zgodny z Metryką Produktu, Regulaminem i Umową, w sposób przejrzysty i obiektywnie uzasadniony, biorąc pod uwagę charakter prowadzonej przez niego działalności. </w:t>
      </w:r>
    </w:p>
    <w:p w14:paraId="0A68FAAA"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przedstawiać RFR, na jego żądanie:</w:t>
      </w:r>
    </w:p>
    <w:p w14:paraId="7864FD22" w14:textId="77777777" w:rsidR="001723F5" w:rsidRPr="001723F5" w:rsidRDefault="001723F5" w:rsidP="001723F5">
      <w:pPr>
        <w:numPr>
          <w:ilvl w:val="2"/>
          <w:numId w:val="36"/>
        </w:numPr>
        <w:spacing w:after="24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szczegółowe informacje na temat wszelkich postępowań sądowych, arbitrażowych i administracyjnych przeciwko Pośrednikowi Finansowemu, które aktualnie się toczą lub zagrażają i które, w przypadku niekorzystnego orzeczenia, mogłyby spowodować Istotny Negatywny Wpływ, niezwłocznie po powzięciu wiadomości o takich postępowaniach; oraz</w:t>
      </w:r>
    </w:p>
    <w:p w14:paraId="554FF617" w14:textId="77777777" w:rsidR="001723F5" w:rsidRPr="001723F5" w:rsidRDefault="001723F5" w:rsidP="001723F5">
      <w:pPr>
        <w:numPr>
          <w:ilvl w:val="2"/>
          <w:numId w:val="36"/>
        </w:numPr>
        <w:spacing w:after="240" w:line="240" w:lineRule="auto"/>
        <w:jc w:val="both"/>
        <w:rPr>
          <w:rFonts w:ascii="Times New Roman" w:eastAsia="Yu Mincho" w:hAnsi="Times New Roman" w:cs="Times New Roman"/>
          <w:b/>
          <w:bCs/>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dodatkowe szczegółowe informacje dotyczące jego sytuacji finansowej i działalności, w tym w szczególności wszelkie informacje o wszelkich zdarzeniach, które zagrażają lub mogą zagrozić jego Zdolności operacyjnej oraz mogłyby spowodować Istotny Negatywny Wpływ, niezwłocznie po powzięciu o nich wiadomości.</w:t>
      </w:r>
    </w:p>
    <w:p w14:paraId="77A0AA31"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Pośrednik Finansowy zobowiązuje się powiadomić RFR o Naruszeniu (oraz o podjętych ewentualnie środkach zaradczych) niezwłocznie po powzięciu wiadomości o jego zaistnieniu, nie później niż w terminie 5 Dni roboczych.</w:t>
      </w:r>
    </w:p>
    <w:p w14:paraId="69AE11D5"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zobowiązany jest do udostępniania RFR, Dysponentowi Środków Pieniężnych oraz innym uprawnionym podmiotom wszelkich informacji i dokumentów dotyczących realizacji Umowy, a także udzielania odpowiedzi na wszelkie zapytania i wystąpienia RFR oraz Dysponenta Środków Pieniężnych dotyczące realizacji Umowy w ustalonej przez nich formie, bezzwłocznie lub w terminach w nich określonych.</w:t>
      </w:r>
    </w:p>
    <w:p w14:paraId="55EF1848" w14:textId="2217A795"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zobowiązany jest do przeprowadzenia działań kontrolnych i audytowych u Odbiorców Ostatecznych zgodnie z zasadami określonymi w pkt. 7.</w:t>
      </w:r>
      <w:r w:rsidR="00321AB0">
        <w:rPr>
          <w:rFonts w:ascii="Times New Roman" w:eastAsia="Times New Roman" w:hAnsi="Times New Roman" w:cs="Times New Roman"/>
          <w:kern w:val="0"/>
          <w:sz w:val="24"/>
          <w:szCs w:val="24"/>
          <w:lang w:eastAsia="ar-SA"/>
          <w14:ligatures w14:val="none"/>
        </w:rPr>
        <w:t>9</w:t>
      </w:r>
      <w:r w:rsidRPr="001723F5">
        <w:rPr>
          <w:rFonts w:ascii="Times New Roman" w:eastAsia="Times New Roman" w:hAnsi="Times New Roman" w:cs="Times New Roman"/>
          <w:kern w:val="0"/>
          <w:sz w:val="24"/>
          <w:szCs w:val="24"/>
          <w:lang w:eastAsia="ar-SA"/>
          <w14:ligatures w14:val="none"/>
        </w:rPr>
        <w:t xml:space="preserve"> lit. (g) oraz pkt. 9 Umowy.</w:t>
      </w:r>
    </w:p>
    <w:p w14:paraId="50835E51"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utrzymania oddzielnej i pełnej ewidencji księgowej dla wszelkich wpływów oraz wydatków w ramach Umowy i każdego Jednostkowego Poręczenia, w szczególności środków zwracanych przez Odbiorców Ostatecznych oraz Przychodów z Operacji II Stopnia.</w:t>
      </w:r>
    </w:p>
    <w:p w14:paraId="5AC6334C"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 przypadku udzielania Jednostkowych Poręczeń na warunkach korzystniejszych niż rynkowe na Pośredniku Finansowym spoczywa obowiązek badania dopuszczalności pomocy, zgłoszenia faktu udzielenia takiej pomocy, wydania stosownego zaświadczenia o pomocy </w:t>
      </w:r>
      <w:r w:rsidRPr="001723F5">
        <w:rPr>
          <w:rFonts w:ascii="Times New Roman" w:eastAsia="Times New Roman" w:hAnsi="Times New Roman" w:cs="Times New Roman"/>
          <w:bCs/>
          <w:i/>
          <w:iCs/>
          <w:kern w:val="0"/>
          <w:sz w:val="24"/>
          <w:szCs w:val="24"/>
          <w:lang w:eastAsia="pl-PL"/>
          <w14:ligatures w14:val="none"/>
        </w:rPr>
        <w:t>de minimis</w:t>
      </w:r>
      <w:r w:rsidRPr="001723F5">
        <w:rPr>
          <w:rFonts w:ascii="Times New Roman" w:eastAsia="Times New Roman" w:hAnsi="Times New Roman" w:cs="Times New Roman"/>
          <w:bCs/>
          <w:kern w:val="0"/>
          <w:sz w:val="24"/>
          <w:szCs w:val="24"/>
          <w:lang w:eastAsia="pl-PL"/>
          <w14:ligatures w14:val="none"/>
        </w:rPr>
        <w:t xml:space="preserve"> oraz składania sprawozdań z udzielonej pomocy publicznej do właściwych instytucji za pośrednictwem aplikacji SHRIMP, zgodnie z obowiązującymi przepisami prawa, a w szczególności ustawy z dnia 30 kwietnia 2004 r. o postępowaniu w sprawach dotyczących pomocy publicznej (t.j. Dz. U. z 2021 r., poz. 743) oraz rozporządzeniem Rady Ministrów z dnia 23 grudnia 2019 r. w sprawie sposobu udzielania dostępu do aplikacji SHRIMP (Dz. U. poz. 2520).</w:t>
      </w:r>
    </w:p>
    <w:p w14:paraId="00AADDB4"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pl-PL"/>
          <w14:ligatures w14:val="none"/>
        </w:rPr>
      </w:pPr>
      <w:r w:rsidRPr="001723F5">
        <w:rPr>
          <w:rFonts w:ascii="Times New Roman" w:eastAsia="Times New Roman" w:hAnsi="Times New Roman" w:cs="Times New Roman"/>
          <w:bCs/>
          <w:kern w:val="0"/>
          <w:sz w:val="24"/>
          <w:szCs w:val="24"/>
          <w:lang w:eastAsia="pl-PL"/>
          <w14:ligatures w14:val="none"/>
        </w:rPr>
        <w:t xml:space="preserve">W przypadku udzielania pomocy </w:t>
      </w:r>
      <w:r w:rsidRPr="001723F5">
        <w:rPr>
          <w:rFonts w:ascii="Times New Roman" w:eastAsia="Times New Roman" w:hAnsi="Times New Roman" w:cs="Times New Roman"/>
          <w:bCs/>
          <w:i/>
          <w:iCs/>
          <w:kern w:val="0"/>
          <w:sz w:val="24"/>
          <w:szCs w:val="24"/>
          <w:lang w:eastAsia="pl-PL"/>
          <w14:ligatures w14:val="none"/>
        </w:rPr>
        <w:t>de minimis</w:t>
      </w:r>
      <w:r w:rsidRPr="001723F5">
        <w:rPr>
          <w:rFonts w:ascii="Times New Roman" w:eastAsia="Times New Roman" w:hAnsi="Times New Roman" w:cs="Times New Roman"/>
          <w:bCs/>
          <w:kern w:val="0"/>
          <w:sz w:val="24"/>
          <w:szCs w:val="24"/>
          <w:lang w:eastAsia="pl-PL"/>
          <w14:ligatures w14:val="none"/>
        </w:rPr>
        <w:t xml:space="preserve"> Pośrednik Finansowy zobowiązany jest do zawiadomienia Odbiorców Ostatecznych o zamiarze udzielenia pomocy, zgłaszania faktu udzielenia takiej pomocy, obliczania wartości pomocy </w:t>
      </w:r>
      <w:r w:rsidRPr="001723F5">
        <w:rPr>
          <w:rFonts w:ascii="Times New Roman" w:eastAsia="Times New Roman" w:hAnsi="Times New Roman" w:cs="Times New Roman"/>
          <w:bCs/>
          <w:i/>
          <w:iCs/>
          <w:kern w:val="0"/>
          <w:sz w:val="24"/>
          <w:szCs w:val="24"/>
          <w:lang w:eastAsia="pl-PL"/>
          <w14:ligatures w14:val="none"/>
        </w:rPr>
        <w:t>de minimis</w:t>
      </w:r>
      <w:r w:rsidRPr="001723F5">
        <w:rPr>
          <w:rFonts w:ascii="Times New Roman" w:eastAsia="Times New Roman" w:hAnsi="Times New Roman" w:cs="Times New Roman"/>
          <w:bCs/>
          <w:kern w:val="0"/>
          <w:sz w:val="24"/>
          <w:szCs w:val="24"/>
          <w:lang w:eastAsia="pl-PL"/>
          <w14:ligatures w14:val="none"/>
        </w:rPr>
        <w:t>, wydawania stosownych zaświadczeń oraz składania sprawozdań i informacji o udzielonej pomocy do właściwych instytucji za pośrednictwem odpowiednich aplikacji, baz danych i/lub rejestrów, zgodnie z odpowiednimi przepisami prawa.</w:t>
      </w:r>
    </w:p>
    <w:p w14:paraId="3607F5DE" w14:textId="77777777" w:rsidR="001723F5" w:rsidRPr="001723F5" w:rsidRDefault="001723F5" w:rsidP="001723F5">
      <w:pPr>
        <w:numPr>
          <w:ilvl w:val="0"/>
          <w:numId w:val="35"/>
        </w:numPr>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trakcie realizacji Umowy Pośrednik Finansowy zobowiązuje się do zbierania informacji niezbędnych do podjęcia przez RFR działań mających na celu umożliwienie przestrzegania przez RFR oraz Dysponenta Środków Pieniężnych obowiązujących przepisów krajowych lub unijnych.</w:t>
      </w:r>
    </w:p>
    <w:p w14:paraId="6A701752" w14:textId="6508B193" w:rsidR="001723F5" w:rsidRPr="00833ED1" w:rsidRDefault="001723F5" w:rsidP="001723F5">
      <w:pPr>
        <w:numPr>
          <w:ilvl w:val="0"/>
          <w:numId w:val="35"/>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prowadzenia działań informacyjno-promocyjnych w zakresie wykonywania Umowy w celu umożliwienia jak najszerszemu gronu mikro-, małych i średnich przedsiębiorców, kwalifikujących się do otrzymania wsparcia, o możliwości skorzystania z Produktu Finansowego oraz o źródłach jego finansowania.</w:t>
      </w:r>
      <w:r w:rsidR="000369A3">
        <w:rPr>
          <w:rFonts w:ascii="Times New Roman" w:eastAsia="Times New Roman" w:hAnsi="Times New Roman" w:cs="Times New Roman"/>
          <w:kern w:val="0"/>
          <w:sz w:val="24"/>
          <w:szCs w:val="24"/>
          <w:lang w:eastAsia="ar-SA"/>
          <w14:ligatures w14:val="none"/>
        </w:rPr>
        <w:t xml:space="preserve"> </w:t>
      </w:r>
    </w:p>
    <w:p w14:paraId="792B592C" w14:textId="28143536" w:rsidR="000369A3" w:rsidRPr="001723F5" w:rsidRDefault="000369A3" w:rsidP="001723F5">
      <w:pPr>
        <w:numPr>
          <w:ilvl w:val="0"/>
          <w:numId w:val="35"/>
        </w:numPr>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Pośrednik finansowy zobowiązuje się do </w:t>
      </w:r>
      <w:r w:rsidRPr="000369A3">
        <w:rPr>
          <w:rFonts w:ascii="Times New Roman" w:eastAsia="Times New Roman" w:hAnsi="Times New Roman" w:cs="Times New Roman"/>
          <w:kern w:val="0"/>
          <w:sz w:val="24"/>
          <w:szCs w:val="24"/>
          <w:lang w:eastAsia="ar-SA"/>
          <w14:ligatures w14:val="none"/>
        </w:rPr>
        <w:t>zamieszczani</w:t>
      </w:r>
      <w:r>
        <w:rPr>
          <w:rFonts w:ascii="Times New Roman" w:eastAsia="Times New Roman" w:hAnsi="Times New Roman" w:cs="Times New Roman"/>
          <w:kern w:val="0"/>
          <w:sz w:val="24"/>
          <w:szCs w:val="24"/>
          <w:lang w:eastAsia="ar-SA"/>
          <w14:ligatures w14:val="none"/>
        </w:rPr>
        <w:t>a</w:t>
      </w:r>
      <w:r w:rsidRPr="000369A3">
        <w:rPr>
          <w:rFonts w:ascii="Times New Roman" w:eastAsia="Times New Roman" w:hAnsi="Times New Roman" w:cs="Times New Roman"/>
          <w:kern w:val="0"/>
          <w:sz w:val="24"/>
          <w:szCs w:val="24"/>
          <w:lang w:eastAsia="ar-SA"/>
          <w14:ligatures w14:val="none"/>
        </w:rPr>
        <w:t xml:space="preserve"> w korespondencji, ewentualnych materiałach promocyjnych itp. następującej  informacji: Projekt jest finansowany w ramach ponownego wykorzystania środków z Instrumentów Inżynierii Finansowej wdrażanych w ramach Regionalnego Programu Operacyjnego Województwa </w:t>
      </w:r>
      <w:r w:rsidRPr="000369A3">
        <w:rPr>
          <w:rFonts w:ascii="Times New Roman" w:eastAsia="Times New Roman" w:hAnsi="Times New Roman" w:cs="Times New Roman"/>
          <w:kern w:val="0"/>
          <w:sz w:val="24"/>
          <w:szCs w:val="24"/>
          <w:lang w:eastAsia="ar-SA"/>
          <w14:ligatures w14:val="none"/>
        </w:rPr>
        <w:lastRenderedPageBreak/>
        <w:t>Mazowieckiego 2007-2013, których dysponentem jest Zarząd Województwa Mazowieckiego oraz umieszczanie logotypów RFR. RFR zastrzega sobie prawo do zmiany treści informacji oraz rozszerzenia obowiązku sto</w:t>
      </w:r>
      <w:r>
        <w:rPr>
          <w:rFonts w:ascii="Times New Roman" w:eastAsia="Times New Roman" w:hAnsi="Times New Roman" w:cs="Times New Roman"/>
          <w:kern w:val="0"/>
          <w:sz w:val="24"/>
          <w:szCs w:val="24"/>
          <w:lang w:eastAsia="ar-SA"/>
          <w14:ligatures w14:val="none"/>
        </w:rPr>
        <w:t>so</w:t>
      </w:r>
      <w:r w:rsidRPr="000369A3">
        <w:rPr>
          <w:rFonts w:ascii="Times New Roman" w:eastAsia="Times New Roman" w:hAnsi="Times New Roman" w:cs="Times New Roman"/>
          <w:kern w:val="0"/>
          <w:sz w:val="24"/>
          <w:szCs w:val="24"/>
          <w:lang w:eastAsia="ar-SA"/>
          <w14:ligatures w14:val="none"/>
        </w:rPr>
        <w:t>wania dodatkowych logotypów w trakcie trwania umowy, o czym poinformuje Pośrednika Finansowego na piśmie.</w:t>
      </w:r>
    </w:p>
    <w:p w14:paraId="693B89A4" w14:textId="77777777" w:rsidR="001723F5" w:rsidRPr="001723F5" w:rsidRDefault="001723F5" w:rsidP="001723F5">
      <w:pPr>
        <w:keepNext/>
        <w:numPr>
          <w:ilvl w:val="0"/>
          <w:numId w:val="37"/>
        </w:numPr>
        <w:tabs>
          <w:tab w:val="num" w:pos="709"/>
          <w:tab w:val="left" w:pos="851"/>
        </w:tabs>
        <w:spacing w:after="0" w:line="240" w:lineRule="auto"/>
        <w:ind w:left="567" w:hanging="567"/>
        <w:jc w:val="both"/>
        <w:outlineLvl w:val="0"/>
        <w:rPr>
          <w:rFonts w:ascii="Times New Roman" w:eastAsia="Times New Roman" w:hAnsi="Times New Roman" w:cs="Times New Roman"/>
          <w:b/>
          <w:kern w:val="0"/>
          <w:sz w:val="24"/>
          <w:szCs w:val="24"/>
          <w:lang w:eastAsia="pl-PL"/>
          <w14:ligatures w14:val="none"/>
        </w:rPr>
      </w:pPr>
      <w:bookmarkStart w:id="304" w:name="_Toc481994958"/>
      <w:bookmarkStart w:id="305" w:name="_Toc483467601"/>
      <w:bookmarkStart w:id="306" w:name="_Toc213228029"/>
      <w:r w:rsidRPr="001723F5">
        <w:rPr>
          <w:rFonts w:ascii="Times New Roman" w:eastAsia="Times New Roman" w:hAnsi="Times New Roman" w:cs="Times New Roman"/>
          <w:b/>
          <w:bCs/>
          <w:kern w:val="0"/>
          <w:sz w:val="24"/>
          <w:szCs w:val="24"/>
          <w:lang w:eastAsia="pl-PL"/>
          <w14:ligatures w14:val="none"/>
        </w:rPr>
        <w:t>Dochodzenie roszczeń przez Pośrednika Finansowego</w:t>
      </w:r>
      <w:bookmarkEnd w:id="304"/>
      <w:bookmarkEnd w:id="305"/>
      <w:bookmarkEnd w:id="306"/>
    </w:p>
    <w:p w14:paraId="2C1C4527"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5395A436"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dochodzenia przeciwko Odbiorcom Ostatecznym, z należytą starannością wynikającą z profesjonalnego charakteru jego działalności, w drodze negocjacji lub innych działań prawnych, wszelkich wymagalnych roszczeń przysługujących jemu lub Regionalnemu Funduszowi Rozwoju.</w:t>
      </w:r>
    </w:p>
    <w:p w14:paraId="2EC98A8D" w14:textId="053E9856"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Obowiązek wskazany w pkt. 17.1 Umowy spoczywa na Pośredniku Finansowym również w przypadku spełnienia się warunku zawieszającego Umowy Cesji Praw z Wierzytelności i Zabezpieczeń wskazanej w pkt. 6.1 lit. (</w:t>
      </w:r>
      <w:r w:rsidR="00321AB0">
        <w:rPr>
          <w:rFonts w:ascii="Times New Roman" w:eastAsia="Times New Roman" w:hAnsi="Times New Roman" w:cs="Times New Roman"/>
          <w:kern w:val="0"/>
          <w:sz w:val="24"/>
          <w:szCs w:val="24"/>
          <w:lang w:eastAsia="ar-SA"/>
          <w14:ligatures w14:val="none"/>
        </w:rPr>
        <w:t>C</w:t>
      </w:r>
      <w:r w:rsidRPr="001723F5">
        <w:rPr>
          <w:rFonts w:ascii="Times New Roman" w:eastAsia="Times New Roman" w:hAnsi="Times New Roman" w:cs="Times New Roman"/>
          <w:kern w:val="0"/>
          <w:sz w:val="24"/>
          <w:szCs w:val="24"/>
          <w:lang w:eastAsia="ar-SA"/>
          <w14:ligatures w14:val="none"/>
        </w:rPr>
        <w:t>) Umowy, chyba, że RFR poprzez złożenie pisemnego oświadczenia zwolni Pośrednika Finansowego z tego obowiązku.</w:t>
      </w:r>
    </w:p>
    <w:p w14:paraId="04D52263"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Wszelkie kwoty wyegzekwowane przez Pośrednika Finansowego na podstawie działań podejmowanych w ramach zobowiązania Pośrednika Finansowego zawartego w pkt. 17.1. Umowy a należne Regionalnemu Funduszowi Rozwoju na podstawie Umowy, zostaną przekazane na Rachunek Bankowy RFR.</w:t>
      </w:r>
    </w:p>
    <w:p w14:paraId="7F94D74C"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Obowiązek wskazany w pkt. 17.1 Umowy spoczywa na Pośredniku Finansowym również w przypadku wygaśnięcia lub rozwiązania Umowy.</w:t>
      </w:r>
    </w:p>
    <w:p w14:paraId="0C148CAD" w14:textId="77777777" w:rsidR="001723F5" w:rsidRPr="001723F5" w:rsidRDefault="001723F5" w:rsidP="001723F5">
      <w:pPr>
        <w:numPr>
          <w:ilvl w:val="0"/>
          <w:numId w:val="38"/>
        </w:numPr>
        <w:tabs>
          <w:tab w:val="num" w:pos="709"/>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Szczegółowe zasady prowadzenia czynności windykacyjnych przez Pośrednika Finansowego określa </w:t>
      </w:r>
      <w:r w:rsidRPr="001723F5">
        <w:rPr>
          <w:rFonts w:ascii="Times New Roman" w:eastAsia="Times New Roman" w:hAnsi="Times New Roman" w:cs="Times New Roman"/>
          <w:b/>
          <w:bCs/>
          <w:kern w:val="0"/>
          <w:sz w:val="24"/>
          <w:szCs w:val="24"/>
          <w:lang w:eastAsia="ar-SA"/>
          <w14:ligatures w14:val="none"/>
        </w:rPr>
        <w:t>Załącznik nr 10</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kern w:val="0"/>
          <w:sz w:val="24"/>
          <w:szCs w:val="24"/>
          <w:lang w:eastAsia="ar-SA"/>
          <w14:ligatures w14:val="none"/>
        </w:rPr>
        <w:t>Procedura Windykacji Roszczeń</w:t>
      </w:r>
      <w:r w:rsidRPr="001723F5">
        <w:rPr>
          <w:rFonts w:ascii="Times New Roman" w:eastAsia="Times New Roman" w:hAnsi="Times New Roman" w:cs="Times New Roman"/>
          <w:kern w:val="0"/>
          <w:sz w:val="24"/>
          <w:szCs w:val="24"/>
          <w:lang w:eastAsia="ar-SA"/>
          <w14:ligatures w14:val="none"/>
        </w:rPr>
        <w:t>).</w:t>
      </w:r>
      <w:bookmarkStart w:id="307" w:name="page19"/>
      <w:bookmarkEnd w:id="307"/>
    </w:p>
    <w:p w14:paraId="0B658B50" w14:textId="77777777" w:rsidR="001723F5" w:rsidRPr="001723F5" w:rsidRDefault="001723F5" w:rsidP="001723F5">
      <w:pPr>
        <w:keepNext/>
        <w:numPr>
          <w:ilvl w:val="0"/>
          <w:numId w:val="39"/>
        </w:numPr>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08" w:name="_Toc481994959"/>
      <w:bookmarkStart w:id="309" w:name="_Toc483467602"/>
      <w:bookmarkStart w:id="310" w:name="_Toc213228030"/>
      <w:r w:rsidRPr="001723F5">
        <w:rPr>
          <w:rFonts w:ascii="Times New Roman" w:eastAsia="Times New Roman" w:hAnsi="Times New Roman" w:cs="Times New Roman"/>
          <w:b/>
          <w:bCs/>
          <w:kern w:val="0"/>
          <w:sz w:val="24"/>
          <w:szCs w:val="24"/>
          <w:lang w:eastAsia="pl-PL"/>
          <w14:ligatures w14:val="none"/>
        </w:rPr>
        <w:t>Odpowiedzialność Stron</w:t>
      </w:r>
      <w:bookmarkEnd w:id="308"/>
      <w:bookmarkEnd w:id="309"/>
      <w:bookmarkEnd w:id="310"/>
    </w:p>
    <w:p w14:paraId="519E33F5"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3D3C2B2D"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Każda ze Stron ponosi odpowiedzialność za niewykonanie lub nienależyte wykonanie zobowiązań wynikających z Umowy, z tym zastrzeżeniem, że wartość środków wypłaconych przez RFR nie może przekroczyć Kapitału Reporęczeniowego. </w:t>
      </w:r>
    </w:p>
    <w:p w14:paraId="485129C6"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Pośrednik Finansowy zapłaci na rzecz RFR karę umowną w przypadku:</w:t>
      </w:r>
    </w:p>
    <w:p w14:paraId="6CBC7542" w14:textId="77777777" w:rsidR="001723F5" w:rsidRPr="001723F5" w:rsidRDefault="001723F5" w:rsidP="001723F5">
      <w:pPr>
        <w:numPr>
          <w:ilvl w:val="1"/>
          <w:numId w:val="40"/>
        </w:numPr>
        <w:spacing w:after="240" w:line="240" w:lineRule="auto"/>
        <w:ind w:left="1134" w:hanging="567"/>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odstąpienia przez RFR od Umowy na podstawie pkt 6.3 lub rozwiązania Umowy z przyczyn leżących po stronie Pośrednika Finansowego - w wysokości </w:t>
      </w:r>
      <w:r w:rsidRPr="001723F5">
        <w:rPr>
          <w:rFonts w:ascii="Times New Roman" w:eastAsia="Times New Roman" w:hAnsi="Times New Roman" w:cs="Times New Roman"/>
          <w:bCs/>
          <w:kern w:val="0"/>
          <w:sz w:val="24"/>
          <w:szCs w:val="24"/>
          <w:highlight w:val="yellow"/>
          <w:lang w:eastAsia="ar-SA"/>
          <w14:ligatures w14:val="none"/>
        </w:rPr>
        <w:t xml:space="preserve">2% </w:t>
      </w:r>
      <w:r w:rsidRPr="001723F5">
        <w:rPr>
          <w:rFonts w:ascii="Times New Roman" w:eastAsia="Times New Roman" w:hAnsi="Times New Roman" w:cs="Times New Roman"/>
          <w:bCs/>
          <w:kern w:val="0"/>
          <w:sz w:val="24"/>
          <w:szCs w:val="24"/>
          <w:lang w:eastAsia="ar-SA"/>
          <w14:ligatures w14:val="none"/>
        </w:rPr>
        <w:t>Kapitału Reporęczeniowego</w:t>
      </w:r>
    </w:p>
    <w:p w14:paraId="14EB4723" w14:textId="77777777" w:rsidR="001723F5" w:rsidRPr="001723F5" w:rsidRDefault="001723F5" w:rsidP="001723F5">
      <w:pPr>
        <w:numPr>
          <w:ilvl w:val="1"/>
          <w:numId w:val="40"/>
        </w:numPr>
        <w:spacing w:after="240" w:line="240" w:lineRule="auto"/>
        <w:ind w:left="1134" w:hanging="567"/>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zwłoki Pośrednika Finansowego w dostarczeniu RFR Portfela Jednostkowych Poręczeń, Sprawozdania z Postępu lub innych dokumentów lub ich korekt, które Pośrednik Finansowy jest zobowiązany dostarczyć RFR </w:t>
      </w:r>
      <w:r w:rsidRPr="001723F5">
        <w:rPr>
          <w:rFonts w:ascii="Times New Roman" w:eastAsia="Times New Roman" w:hAnsi="Times New Roman" w:cs="Times New Roman"/>
          <w:kern w:val="0"/>
          <w:sz w:val="24"/>
          <w:szCs w:val="24"/>
          <w:lang w:eastAsia="ar-SA"/>
          <w14:ligatures w14:val="none"/>
        </w:rPr>
        <w:t xml:space="preserve">zgodnie z postanowieniami Umowy oraz </w:t>
      </w:r>
      <w:r w:rsidRPr="001723F5">
        <w:rPr>
          <w:rFonts w:ascii="Times New Roman" w:eastAsia="Times New Roman" w:hAnsi="Times New Roman" w:cs="Times New Roman"/>
          <w:b/>
          <w:bCs/>
          <w:kern w:val="0"/>
          <w:sz w:val="24"/>
          <w:szCs w:val="24"/>
          <w:lang w:eastAsia="ar-SA"/>
          <w14:ligatures w14:val="none"/>
        </w:rPr>
        <w:t>Załącznika nr 2</w:t>
      </w:r>
      <w:r w:rsidRPr="001723F5">
        <w:rPr>
          <w:rFonts w:ascii="Times New Roman" w:eastAsia="Times New Roman" w:hAnsi="Times New Roman" w:cs="Times New Roman"/>
          <w:kern w:val="0"/>
          <w:sz w:val="24"/>
          <w:szCs w:val="24"/>
          <w:lang w:eastAsia="ar-SA"/>
          <w14:ligatures w14:val="none"/>
        </w:rPr>
        <w:t xml:space="preserve"> (</w:t>
      </w:r>
      <w:r w:rsidRPr="001723F5">
        <w:rPr>
          <w:rFonts w:ascii="Times New Roman" w:eastAsia="Times New Roman" w:hAnsi="Times New Roman" w:cs="Times New Roman"/>
          <w:i/>
          <w:iCs/>
          <w:kern w:val="0"/>
          <w:sz w:val="24"/>
          <w:szCs w:val="24"/>
          <w:lang w:eastAsia="ar-SA"/>
          <w14:ligatures w14:val="none"/>
        </w:rPr>
        <w:t>Szczegółowe Zasady Sprawozdawczości</w:t>
      </w:r>
      <w:r w:rsidRPr="001723F5">
        <w:rPr>
          <w:rFonts w:ascii="Times New Roman" w:eastAsia="Times New Roman" w:hAnsi="Times New Roman" w:cs="Times New Roman"/>
          <w:kern w:val="0"/>
          <w:sz w:val="24"/>
          <w:szCs w:val="24"/>
          <w:lang w:eastAsia="ar-SA"/>
          <w14:ligatures w14:val="none"/>
        </w:rPr>
        <w:t>)</w:t>
      </w:r>
      <w:r w:rsidRPr="001723F5">
        <w:rPr>
          <w:rFonts w:ascii="Times New Roman" w:eastAsia="Times New Roman" w:hAnsi="Times New Roman" w:cs="Times New Roman"/>
          <w:bCs/>
          <w:kern w:val="0"/>
          <w:sz w:val="24"/>
          <w:szCs w:val="24"/>
          <w:lang w:eastAsia="ar-SA"/>
          <w14:ligatures w14:val="none"/>
        </w:rPr>
        <w:t xml:space="preserve"> - w wysokości </w:t>
      </w:r>
      <w:r w:rsidRPr="001723F5">
        <w:rPr>
          <w:rFonts w:ascii="Times New Roman" w:eastAsia="Times New Roman" w:hAnsi="Times New Roman" w:cs="Times New Roman"/>
          <w:bCs/>
          <w:kern w:val="0"/>
          <w:sz w:val="24"/>
          <w:szCs w:val="24"/>
          <w:highlight w:val="yellow"/>
          <w:lang w:eastAsia="ar-SA"/>
          <w14:ligatures w14:val="none"/>
        </w:rPr>
        <w:t>500</w:t>
      </w:r>
      <w:r w:rsidRPr="001723F5">
        <w:rPr>
          <w:rFonts w:ascii="Times New Roman" w:eastAsia="Times New Roman" w:hAnsi="Times New Roman" w:cs="Times New Roman"/>
          <w:bCs/>
          <w:kern w:val="0"/>
          <w:sz w:val="24"/>
          <w:szCs w:val="24"/>
          <w:lang w:eastAsia="ar-SA"/>
          <w14:ligatures w14:val="none"/>
        </w:rPr>
        <w:t xml:space="preserve"> zł za każdy dzień zwłoki,</w:t>
      </w:r>
    </w:p>
    <w:p w14:paraId="2114BB65" w14:textId="77777777" w:rsidR="001723F5" w:rsidRPr="001723F5" w:rsidRDefault="001723F5" w:rsidP="001723F5">
      <w:pPr>
        <w:numPr>
          <w:ilvl w:val="1"/>
          <w:numId w:val="40"/>
        </w:numPr>
        <w:spacing w:after="240" w:line="240" w:lineRule="auto"/>
        <w:ind w:left="1134" w:hanging="567"/>
        <w:jc w:val="both"/>
        <w:rPr>
          <w:rFonts w:ascii="Times New Roman" w:eastAsia="Times New Roman" w:hAnsi="Times New Roman" w:cs="Times New Roman"/>
          <w:bCs/>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t xml:space="preserve">stwierdzenia, że którekolwiek z oświadczeń Pośrednika Finansowego wskazanych w pkt </w:t>
      </w:r>
      <w:r w:rsidRPr="001723F5">
        <w:rPr>
          <w:rFonts w:ascii="Times New Roman" w:eastAsia="Times New Roman" w:hAnsi="Times New Roman" w:cs="Times New Roman"/>
          <w:bCs/>
          <w:kern w:val="0"/>
          <w:sz w:val="24"/>
          <w:szCs w:val="24"/>
          <w:highlight w:val="yellow"/>
          <w:lang w:eastAsia="ar-SA"/>
          <w14:ligatures w14:val="none"/>
        </w:rPr>
        <w:t>15.</w:t>
      </w:r>
      <w:r w:rsidRPr="001723F5">
        <w:rPr>
          <w:rFonts w:ascii="Times New Roman" w:eastAsia="Times New Roman" w:hAnsi="Times New Roman" w:cs="Times New Roman"/>
          <w:bCs/>
          <w:kern w:val="0"/>
          <w:sz w:val="24"/>
          <w:szCs w:val="24"/>
          <w:lang w:eastAsia="ar-SA"/>
          <w14:ligatures w14:val="none"/>
        </w:rPr>
        <w:t xml:space="preserve">2 okaże się pod jakimkolwiek względem nieprawdziwe lub nierzetelne lub nieprecyzyjne – w wysokości </w:t>
      </w:r>
      <w:r w:rsidRPr="001723F5">
        <w:rPr>
          <w:rFonts w:ascii="Times New Roman" w:eastAsia="Times New Roman" w:hAnsi="Times New Roman" w:cs="Times New Roman"/>
          <w:bCs/>
          <w:kern w:val="0"/>
          <w:sz w:val="24"/>
          <w:szCs w:val="24"/>
          <w:highlight w:val="yellow"/>
          <w:lang w:eastAsia="ar-SA"/>
          <w14:ligatures w14:val="none"/>
        </w:rPr>
        <w:t>10.000</w:t>
      </w:r>
      <w:r w:rsidRPr="001723F5">
        <w:rPr>
          <w:rFonts w:ascii="Times New Roman" w:eastAsia="Times New Roman" w:hAnsi="Times New Roman" w:cs="Times New Roman"/>
          <w:bCs/>
          <w:kern w:val="0"/>
          <w:sz w:val="24"/>
          <w:szCs w:val="24"/>
          <w:lang w:eastAsia="ar-SA"/>
          <w14:ligatures w14:val="none"/>
        </w:rPr>
        <w:t xml:space="preserve"> zł za każdy przypadek, </w:t>
      </w:r>
    </w:p>
    <w:p w14:paraId="3365D594"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bCs/>
          <w:kern w:val="0"/>
          <w:sz w:val="24"/>
          <w:szCs w:val="24"/>
          <w:lang w:eastAsia="ar-SA"/>
          <w14:ligatures w14:val="none"/>
        </w:rPr>
        <w:lastRenderedPageBreak/>
        <w:t>Kary umowne wskazane w pkt 18.2 obowiązują niezależnie od siebie i mogą podlegać kumulacji. W każdym wypadku RFR będzie uprawniony żądać od Pośrednika Finansowego zapłaty odszkodowania przenoszącego wysokość zastrzeżonej kary umownej.</w:t>
      </w:r>
    </w:p>
    <w:p w14:paraId="64BF57F8"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RFR i Powierzający nie ponoszą odpowiedzialności wobec osób trzecich za szkodę wyrządzoną w związku z Operacjami lub Umowami Operacyjnymi II stopnia.</w:t>
      </w:r>
    </w:p>
    <w:p w14:paraId="1B9EB0B1"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wystąpienia przeciwko RFR przez jakikolwiek podmiot z roszczeniem pozostającym w związku z czynnościami podejmowanymi przez Pośrednika Finansowego w związku z realizacją Operacji lub Umowy Operacyjnej II stopnia, Pośrednik Finansowy zobowiązuje się do wstąpienia do postępowania wywołanego takim wystąpieniem i zwolnienia RFR z wszelkiej odpowiedzialności związanej z takim roszczeniem niezwłocznie po zawiadomieniu go o tym fakcie przez RFR. Dla uniknięcia wątpliwości uznaje się, iż brak wykonania zobowiązania, o którym mowa w zdaniu poprzedzającym powoduje, iż wszelkie koszty poniesione przez RFR w związku z wystąpieniem przeciwko niemu z roszczeniem, w tym w szczególności ugody sądowe i pozasądowe zawarte przez RFR z podmiotem dochodzącym roszczenia, stanowić będą szkodę RFR, której naprawienia RFR może dochodzić od Pośrednika Finansowego.</w:t>
      </w:r>
    </w:p>
    <w:p w14:paraId="31ED49D9" w14:textId="77777777" w:rsidR="001723F5" w:rsidRPr="001723F5" w:rsidRDefault="001723F5" w:rsidP="001723F5">
      <w:pPr>
        <w:numPr>
          <w:ilvl w:val="0"/>
          <w:numId w:val="40"/>
        </w:numPr>
        <w:tabs>
          <w:tab w:val="num" w:pos="851"/>
        </w:tabs>
        <w:spacing w:after="240" w:line="240" w:lineRule="auto"/>
        <w:ind w:left="567" w:hanging="851"/>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Niezależnie od pkt 18.3, Pośrednik Finansowy, w ciągu 15 Dni Roboczych od otrzymania stosownego wezwania, zwolni RFR od odpowiedzialności z tytułu wszelkich kosztów, szkód lub innych zobowiązań poniesionych przez RFR w wyniku:</w:t>
      </w:r>
    </w:p>
    <w:p w14:paraId="7736D19C" w14:textId="77777777" w:rsidR="001723F5" w:rsidRPr="001723F5" w:rsidRDefault="001723F5" w:rsidP="001723F5">
      <w:pPr>
        <w:numPr>
          <w:ilvl w:val="2"/>
          <w:numId w:val="4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wypłaty lub przygotowań do wypłaty Reporęczenia wnioskowanego przez Pośrednika Finansowego we Wniosku o </w:t>
      </w:r>
      <w:r w:rsidRPr="001723F5">
        <w:rPr>
          <w:rFonts w:ascii="Times New Roman" w:eastAsia="Yu Mincho" w:hAnsi="Times New Roman" w:cs="Times New Roman"/>
          <w:kern w:val="0"/>
          <w:sz w:val="24"/>
          <w:szCs w:val="24"/>
          <w:lang w:eastAsia="en-GB"/>
          <w14:ligatures w14:val="none"/>
        </w:rPr>
        <w:t>wypłatę Jednostkowego Reporęczenia</w:t>
      </w:r>
      <w:r w:rsidRPr="001723F5">
        <w:rPr>
          <w:rFonts w:ascii="Times New Roman" w:eastAsia="Times New Roman" w:hAnsi="Times New Roman" w:cs="Times New Roman"/>
          <w:kern w:val="0"/>
          <w:sz w:val="24"/>
          <w:szCs w:val="24"/>
          <w:lang w:eastAsia="en-GB"/>
          <w14:ligatures w14:val="none"/>
        </w:rPr>
        <w:t xml:space="preserve">, lecz nie wypłaconego wskutek naruszenia co najmniej jednego postanowienia Umowy (z wyjątkiem naruszenia z wyłącznej winy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w:t>
      </w:r>
    </w:p>
    <w:p w14:paraId="0D144E54" w14:textId="77777777" w:rsidR="001723F5" w:rsidRPr="001723F5" w:rsidRDefault="001723F5" w:rsidP="001723F5">
      <w:pPr>
        <w:spacing w:after="0" w:line="240" w:lineRule="auto"/>
        <w:ind w:left="1134"/>
        <w:jc w:val="both"/>
        <w:rPr>
          <w:rFonts w:ascii="Times New Roman" w:eastAsia="Times New Roman" w:hAnsi="Times New Roman" w:cs="Times New Roman"/>
          <w:kern w:val="0"/>
          <w:sz w:val="24"/>
          <w:szCs w:val="24"/>
          <w:lang w:eastAsia="en-GB"/>
          <w14:ligatures w14:val="none"/>
        </w:rPr>
      </w:pPr>
    </w:p>
    <w:p w14:paraId="5F0D9B58" w14:textId="77777777" w:rsidR="001723F5" w:rsidRPr="001723F5" w:rsidRDefault="001723F5" w:rsidP="001723F5">
      <w:pPr>
        <w:numPr>
          <w:ilvl w:val="2"/>
          <w:numId w:val="4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wystąpienia Naruszenia.</w:t>
      </w:r>
    </w:p>
    <w:p w14:paraId="280D6CF7"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261A0C16" w14:textId="77777777" w:rsidR="001723F5" w:rsidRPr="001723F5" w:rsidRDefault="001723F5" w:rsidP="001723F5">
      <w:pPr>
        <w:numPr>
          <w:ilvl w:val="0"/>
          <w:numId w:val="40"/>
        </w:numPr>
        <w:tabs>
          <w:tab w:val="num" w:pos="567"/>
        </w:tabs>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Nie uchybiając zobowiązaniom Pośrednika Finansowego wynikającym z Umowy, RFR w porozumieniu z Pośrednikiem Finansowym podejmie zasadne kroki w celu złagodzenia zaistniałych okoliczności, o których mowa w pkt. 18.5 powyżej, w wyniku których jakiekolwiek zobowiązania stałyby się wymagalne.</w:t>
      </w:r>
    </w:p>
    <w:p w14:paraId="504E5EFD" w14:textId="77777777" w:rsidR="001723F5" w:rsidRPr="001723F5" w:rsidRDefault="001723F5" w:rsidP="001723F5">
      <w:pPr>
        <w:numPr>
          <w:ilvl w:val="0"/>
          <w:numId w:val="40"/>
        </w:numPr>
        <w:tabs>
          <w:tab w:val="num" w:pos="567"/>
        </w:tabs>
        <w:spacing w:after="240" w:line="240" w:lineRule="auto"/>
        <w:ind w:hanging="738"/>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momencie zaistnienia Naruszenia oraz w dowolnym terminie późniejszym, w sytuacji, gdy Naruszenie trwa, RFR ma prawo, jeżeli nie będzie to niezgodne z bezwzględnie obowiązującymi przepisami prawa, w drodze pisemnego zawiadomienia Pośrednika Finansowego:</w:t>
      </w:r>
    </w:p>
    <w:p w14:paraId="699EF62F" w14:textId="77777777" w:rsidR="001723F5" w:rsidRPr="001723F5" w:rsidRDefault="001723F5" w:rsidP="001723F5">
      <w:pPr>
        <w:numPr>
          <w:ilvl w:val="2"/>
          <w:numId w:val="42"/>
        </w:numPr>
        <w:spacing w:after="24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unieważnić niewykorzystywaną część Limitu Reporęczenia i/lub Kapitału Reporęczeniowego ze skutkiem natychmiastowym oraz</w:t>
      </w:r>
    </w:p>
    <w:p w14:paraId="125766F5" w14:textId="77777777" w:rsidR="001723F5" w:rsidRPr="001723F5" w:rsidRDefault="001723F5" w:rsidP="001723F5">
      <w:pPr>
        <w:numPr>
          <w:ilvl w:val="2"/>
          <w:numId w:val="42"/>
        </w:numPr>
        <w:spacing w:after="24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zażądać całkowitego lub częściowego zwrotu wszystkich środków przekazanych lub udostępnionych na podstawie Umowy.</w:t>
      </w:r>
    </w:p>
    <w:p w14:paraId="3E157E79" w14:textId="77777777" w:rsidR="001723F5" w:rsidRPr="001723F5" w:rsidRDefault="001723F5" w:rsidP="001723F5">
      <w:pPr>
        <w:numPr>
          <w:ilvl w:val="0"/>
          <w:numId w:val="40"/>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Warunkiem skorzystania przez RFR z uprawnienia, o którym mowa w pkt. 18.8 powyżej, jest zawiadomienie Pośrednika Finansowego o stwierdzonym Naruszeniu wraz z wezwaniem do jego usunięcia oraz nieusunięcie Naruszenia przez Pośrednika </w:t>
      </w:r>
      <w:r w:rsidRPr="001723F5">
        <w:rPr>
          <w:rFonts w:ascii="Times New Roman" w:eastAsia="Times New Roman" w:hAnsi="Times New Roman" w:cs="Times New Roman"/>
          <w:kern w:val="0"/>
          <w:sz w:val="24"/>
          <w:szCs w:val="24"/>
          <w:lang w:eastAsia="ar-SA"/>
          <w14:ligatures w14:val="none"/>
        </w:rPr>
        <w:lastRenderedPageBreak/>
        <w:t>Finansowego w terminie wskazanym w ww. zawiadomieniu, z zastrzeżeniem, że termin na usunięcie Naruszenia nie może być krótszy niż 10 Dni Roboczych.</w:t>
      </w:r>
    </w:p>
    <w:p w14:paraId="59A1CE02" w14:textId="77777777" w:rsidR="001723F5" w:rsidRPr="001723F5" w:rsidRDefault="001723F5" w:rsidP="001723F5">
      <w:pPr>
        <w:numPr>
          <w:ilvl w:val="0"/>
          <w:numId w:val="40"/>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wygaśnięcia lub rozwiązania Umowy Powierzenia wszelkie prawa i obowiązki RFR wynikające z Umowy przechodzą na Dysponenta Środków Pieniężnych lub na podmiot przez niego wskazany, co Pośrednik Finansowy przyjmuje do wiadomości i na co wyraża zgodę.</w:t>
      </w:r>
    </w:p>
    <w:p w14:paraId="2F690BB4" w14:textId="77777777" w:rsidR="001723F5" w:rsidRPr="001723F5" w:rsidRDefault="001723F5" w:rsidP="001723F5">
      <w:pPr>
        <w:keepNext/>
        <w:numPr>
          <w:ilvl w:val="0"/>
          <w:numId w:val="43"/>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11" w:name="_Toc481994960"/>
      <w:bookmarkStart w:id="312" w:name="_Toc483467603"/>
      <w:bookmarkStart w:id="313" w:name="_Toc213228031"/>
      <w:r w:rsidRPr="001723F5">
        <w:rPr>
          <w:rFonts w:ascii="Times New Roman" w:eastAsia="Times New Roman" w:hAnsi="Times New Roman" w:cs="Times New Roman"/>
          <w:b/>
          <w:bCs/>
          <w:kern w:val="0"/>
          <w:sz w:val="24"/>
          <w:szCs w:val="24"/>
          <w:lang w:eastAsia="pl-PL"/>
          <w14:ligatures w14:val="none"/>
        </w:rPr>
        <w:t>Ochrona danych osobowych i tajemnicy bankowej</w:t>
      </w:r>
      <w:bookmarkEnd w:id="311"/>
      <w:bookmarkEnd w:id="312"/>
      <w:r w:rsidRPr="001723F5">
        <w:rPr>
          <w:rFonts w:ascii="Times New Roman" w:eastAsia="Times New Roman" w:hAnsi="Times New Roman" w:cs="Times New Roman"/>
          <w:b/>
          <w:bCs/>
          <w:kern w:val="0"/>
          <w:sz w:val="24"/>
          <w:szCs w:val="24"/>
          <w:lang w:eastAsia="pl-PL"/>
          <w14:ligatures w14:val="none"/>
        </w:rPr>
        <w:t xml:space="preserve"> oraz poufność</w:t>
      </w:r>
      <w:bookmarkEnd w:id="313"/>
    </w:p>
    <w:p w14:paraId="6BF2BE39" w14:textId="77777777" w:rsidR="001723F5" w:rsidRPr="001723F5" w:rsidRDefault="001723F5" w:rsidP="001723F5">
      <w:pPr>
        <w:spacing w:after="0" w:line="240" w:lineRule="auto"/>
        <w:rPr>
          <w:rFonts w:ascii="Times New Roman" w:eastAsia="Times New Roman" w:hAnsi="Times New Roman" w:cs="Times New Roman"/>
          <w:bCs/>
          <w:kern w:val="0"/>
          <w:sz w:val="24"/>
          <w:szCs w:val="24"/>
          <w:lang w:eastAsia="pl-PL"/>
          <w14:ligatures w14:val="none"/>
        </w:rPr>
      </w:pPr>
    </w:p>
    <w:p w14:paraId="5A7875A2" w14:textId="4DDCAD5B" w:rsidR="001723F5" w:rsidRPr="001723F5" w:rsidRDefault="001723F5" w:rsidP="001723F5">
      <w:pPr>
        <w:numPr>
          <w:ilvl w:val="1"/>
          <w:numId w:val="43"/>
        </w:numPr>
        <w:spacing w:after="240" w:line="240" w:lineRule="auto"/>
        <w:ind w:hanging="704"/>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staje się równolegle z Dysponentem Środków Finansowych administratorem danych osobowych Odbiorców Ostatecznych i przetwarza dane osobowe oraz dane objęte tajemnicą bankową na podstawie RODO oraz Prawa Bankowego (o ile ma to zastosowanie do Pośrednika Finansowego) w zakresie niezbędnym dla należytego wykonania Umowy. Pośrednik Finansowy podpisuje z Dysponentem Środków Finansowych Umowę o współadministrowaniu danymi osobowymi, która stanowi </w:t>
      </w:r>
      <w:r w:rsidRPr="001723F5">
        <w:rPr>
          <w:rFonts w:ascii="Times New Roman" w:eastAsia="Times New Roman" w:hAnsi="Times New Roman" w:cs="Times New Roman"/>
          <w:b/>
          <w:bCs/>
          <w:kern w:val="0"/>
          <w:sz w:val="24"/>
          <w:szCs w:val="24"/>
          <w:lang w:eastAsia="ar-SA"/>
          <w14:ligatures w14:val="none"/>
        </w:rPr>
        <w:t>Załącznik nr 9</w:t>
      </w:r>
      <w:r w:rsidRPr="001723F5">
        <w:rPr>
          <w:rFonts w:ascii="Times New Roman" w:eastAsia="Times New Roman" w:hAnsi="Times New Roman" w:cs="Times New Roman"/>
          <w:kern w:val="0"/>
          <w:sz w:val="24"/>
          <w:szCs w:val="24"/>
          <w:lang w:eastAsia="ar-SA"/>
          <w14:ligatures w14:val="none"/>
        </w:rPr>
        <w:t xml:space="preserve"> (</w:t>
      </w:r>
      <w:r w:rsidR="004E695C" w:rsidRPr="004E695C">
        <w:rPr>
          <w:rFonts w:ascii="Times New Roman" w:eastAsia="Times New Roman" w:hAnsi="Times New Roman" w:cs="Times New Roman"/>
          <w:i/>
          <w:iCs/>
          <w:kern w:val="0"/>
          <w:sz w:val="24"/>
          <w:szCs w:val="24"/>
          <w:lang w:eastAsia="ar-SA"/>
          <w14:ligatures w14:val="none"/>
        </w:rPr>
        <w:t>Umowa o współadministrowanie danymi osobowymi w ramach Umowy Operacyjnej</w:t>
      </w:r>
      <w:r w:rsidRPr="001723F5">
        <w:rPr>
          <w:rFonts w:ascii="Times New Roman" w:eastAsia="Times New Roman" w:hAnsi="Times New Roman" w:cs="Times New Roman"/>
          <w:kern w:val="0"/>
          <w:sz w:val="24"/>
          <w:szCs w:val="24"/>
          <w:lang w:eastAsia="ar-SA"/>
          <w14:ligatures w14:val="none"/>
        </w:rPr>
        <w:t>) do Umowy.</w:t>
      </w:r>
    </w:p>
    <w:p w14:paraId="5A45BB77" w14:textId="77777777" w:rsidR="001723F5" w:rsidRPr="001723F5" w:rsidRDefault="001723F5" w:rsidP="001723F5">
      <w:pPr>
        <w:numPr>
          <w:ilvl w:val="1"/>
          <w:numId w:val="43"/>
        </w:numPr>
        <w:spacing w:after="240" w:line="240" w:lineRule="auto"/>
        <w:ind w:hanging="704"/>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 podpisaniu przez strony umowy o współadministrowaniu danymi osobowymi zostaną przygotowane wspólne klauzule informacyjne dla Odbiorców Ostatecznych wskazujące na wspólne cele, sposoby przetwarzania oraz zakresy obowiązków współadministratorów oraz relacje pomiędzy nimi a Odbiorcami Ostatecznymi.</w:t>
      </w:r>
    </w:p>
    <w:p w14:paraId="4035A87C" w14:textId="77777777" w:rsidR="001723F5" w:rsidRPr="001723F5" w:rsidRDefault="001723F5" w:rsidP="001723F5">
      <w:pPr>
        <w:numPr>
          <w:ilvl w:val="1"/>
          <w:numId w:val="43"/>
        </w:numPr>
        <w:spacing w:after="240" w:line="240" w:lineRule="auto"/>
        <w:ind w:hanging="704"/>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Strony nie ujawnią, a każda ze Stron dołoży wszelkich uzasadnionych starań, aby zapewnić, że żadna osoba powiązana lub stowarzyszona z daną Stroną nie ujawni żadnej osobie, firmie lub korporacji ani nie wykorzysta na szkodę drugiej Strony (poza roszczeniami przeciwko tym Stronom z tytułu naruszenia ich zobowiązań i obowiązków wynikających z Umowy) żadnych poufnych informacji, które mogły wejść w jej posiadanie w związku z tą Umową, z zastrzeżeniem, że w odniesieniu do każdej ze Stron powyższy obowiązek nie będzie miał zastosowania do informacji, które:</w:t>
      </w:r>
    </w:p>
    <w:p w14:paraId="658D783C" w14:textId="77777777" w:rsidR="001723F5" w:rsidRPr="001723F5" w:rsidRDefault="001723F5" w:rsidP="001723F5">
      <w:pPr>
        <w:numPr>
          <w:ilvl w:val="2"/>
          <w:numId w:val="43"/>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są w posiadaniu danej Strony przed jej otrzymaniem od drugiej Strony; lub</w:t>
      </w:r>
    </w:p>
    <w:p w14:paraId="7F4A71CE" w14:textId="77777777" w:rsidR="001723F5" w:rsidRPr="001723F5" w:rsidRDefault="001723F5" w:rsidP="001723F5">
      <w:pPr>
        <w:numPr>
          <w:ilvl w:val="2"/>
          <w:numId w:val="43"/>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stają się znane opinii publicznej w inny sposób niż w wyniku naruszenia takich obowiązków przez daną Stronę; lub</w:t>
      </w:r>
    </w:p>
    <w:p w14:paraId="65FCEE22" w14:textId="77777777" w:rsidR="001723F5" w:rsidRPr="001723F5" w:rsidRDefault="001723F5" w:rsidP="001723F5">
      <w:pPr>
        <w:numPr>
          <w:ilvl w:val="2"/>
          <w:numId w:val="43"/>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zostały uzyskane przez Stronę zgodnie z prawem ze źródła, które według wiedzy Strony ma prawo do ich ujawnienia i nie jest związane żadnym obowiązkiem zachowania poufności w odniesieniu do takich informacji. </w:t>
      </w:r>
    </w:p>
    <w:p w14:paraId="334889C2" w14:textId="77777777" w:rsidR="001723F5" w:rsidRPr="001723F5" w:rsidRDefault="001723F5" w:rsidP="001723F5">
      <w:pPr>
        <w:keepNext/>
        <w:numPr>
          <w:ilvl w:val="0"/>
          <w:numId w:val="44"/>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14" w:name="_Toc481994961"/>
      <w:bookmarkStart w:id="315" w:name="_Toc483467604"/>
      <w:bookmarkStart w:id="316" w:name="_Toc213228032"/>
      <w:r w:rsidRPr="001723F5">
        <w:rPr>
          <w:rFonts w:ascii="Times New Roman" w:eastAsia="Times New Roman" w:hAnsi="Times New Roman" w:cs="Times New Roman"/>
          <w:b/>
          <w:bCs/>
          <w:kern w:val="0"/>
          <w:sz w:val="24"/>
          <w:szCs w:val="24"/>
          <w:lang w:eastAsia="pl-PL"/>
          <w14:ligatures w14:val="none"/>
        </w:rPr>
        <w:t>Przestrzeganie przepisów prawa</w:t>
      </w:r>
      <w:bookmarkEnd w:id="314"/>
      <w:bookmarkEnd w:id="315"/>
      <w:bookmarkEnd w:id="316"/>
    </w:p>
    <w:p w14:paraId="00D9B78A" w14:textId="77777777" w:rsidR="001723F5" w:rsidRPr="001723F5" w:rsidRDefault="001723F5" w:rsidP="001723F5">
      <w:pPr>
        <w:keepNext/>
        <w:spacing w:after="0" w:line="240" w:lineRule="auto"/>
        <w:rPr>
          <w:rFonts w:ascii="Times New Roman" w:eastAsia="Times New Roman" w:hAnsi="Times New Roman" w:cs="Times New Roman"/>
          <w:b/>
          <w:bCs/>
          <w:kern w:val="0"/>
          <w:sz w:val="24"/>
          <w:szCs w:val="24"/>
          <w:lang w:eastAsia="pl-PL"/>
          <w14:ligatures w14:val="none"/>
        </w:rPr>
      </w:pPr>
    </w:p>
    <w:p w14:paraId="3B62D75D"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zobowiązuje się do przestrzegania przepisów prawa polskiego oraz unijnego, w zakresie w jakim mają one zastosowanie do działań podejmowanych przez Pośrednika Finansowego w związku z realizacją Operacji.</w:t>
      </w:r>
    </w:p>
    <w:p w14:paraId="59ECE765"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trakcie realizacji Umowy Pośrednik Finansowy zobowiązuje się do zbierania informacji niezbędnych do realizacji przez niego obowiązków wynikających z przepisów krajowych lub unijnych, w tym dotyczących pomocy publicznej.</w:t>
      </w:r>
    </w:p>
    <w:p w14:paraId="70760679"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Pośrednik Finansowy zobowiązuje się przestrzegać przepisów dotyczących pomocy publicznej oraz składać na bieżąco, nie rzadziej niż raz na kwartał, po jego zakończeniu, RFR oświadczenia o zgodności udzielanej pomocy z przepisami krajowymi lub unijnymi dotyczącymi pomocy publicznej.</w:t>
      </w:r>
    </w:p>
    <w:p w14:paraId="7AE348AA" w14:textId="77777777" w:rsidR="001723F5" w:rsidRPr="001723F5" w:rsidRDefault="001723F5" w:rsidP="001723F5">
      <w:pPr>
        <w:numPr>
          <w:ilvl w:val="0"/>
          <w:numId w:val="45"/>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zapewni, aby wszystkie Jednostkowe Poręczenia, w których wystąpi pomoc </w:t>
      </w:r>
      <w:r w:rsidRPr="001723F5">
        <w:rPr>
          <w:rFonts w:ascii="Times New Roman" w:eastAsia="Times New Roman" w:hAnsi="Times New Roman" w:cs="Times New Roman"/>
          <w:i/>
          <w:iCs/>
          <w:kern w:val="0"/>
          <w:sz w:val="24"/>
          <w:szCs w:val="24"/>
          <w:lang w:eastAsia="ar-SA"/>
          <w14:ligatures w14:val="none"/>
        </w:rPr>
        <w:t>de minimis</w:t>
      </w:r>
      <w:r w:rsidRPr="001723F5">
        <w:rPr>
          <w:rFonts w:ascii="Times New Roman" w:eastAsia="Times New Roman" w:hAnsi="Times New Roman" w:cs="Times New Roman"/>
          <w:kern w:val="0"/>
          <w:sz w:val="24"/>
          <w:szCs w:val="24"/>
          <w:lang w:eastAsia="ar-SA"/>
          <w14:ligatures w14:val="none"/>
        </w:rPr>
        <w:t xml:space="preserve">, zostały udzielone nie później niż do dnia </w:t>
      </w:r>
      <w:r w:rsidRPr="001723F5">
        <w:rPr>
          <w:rFonts w:ascii="Times New Roman" w:eastAsia="Times New Roman" w:hAnsi="Times New Roman" w:cs="Times New Roman"/>
          <w:kern w:val="0"/>
          <w:sz w:val="24"/>
          <w:szCs w:val="24"/>
          <w:highlight w:val="yellow"/>
          <w:lang w:eastAsia="ar-SA"/>
          <w14:ligatures w14:val="none"/>
        </w:rPr>
        <w:t>[_]</w:t>
      </w:r>
      <w:r w:rsidRPr="001723F5">
        <w:rPr>
          <w:rFonts w:ascii="Times New Roman" w:eastAsia="Times New Roman" w:hAnsi="Times New Roman" w:cs="Times New Roman"/>
          <w:kern w:val="0"/>
          <w:sz w:val="24"/>
          <w:szCs w:val="24"/>
          <w:lang w:eastAsia="ar-SA"/>
          <w14:ligatures w14:val="none"/>
        </w:rPr>
        <w:t xml:space="preserve"> r., o ile nie ulegną zmianie przepisy dotyczące udzielania pomocy </w:t>
      </w:r>
      <w:r w:rsidRPr="001723F5">
        <w:rPr>
          <w:rFonts w:ascii="Times New Roman" w:eastAsia="Times New Roman" w:hAnsi="Times New Roman" w:cs="Times New Roman"/>
          <w:i/>
          <w:iCs/>
          <w:kern w:val="0"/>
          <w:sz w:val="24"/>
          <w:szCs w:val="24"/>
          <w:lang w:eastAsia="ar-SA"/>
          <w14:ligatures w14:val="none"/>
        </w:rPr>
        <w:t>de minimis</w:t>
      </w:r>
      <w:r w:rsidRPr="001723F5">
        <w:rPr>
          <w:rFonts w:ascii="Times New Roman" w:eastAsia="Times New Roman" w:hAnsi="Times New Roman" w:cs="Times New Roman"/>
          <w:kern w:val="0"/>
          <w:sz w:val="24"/>
          <w:szCs w:val="24"/>
          <w:lang w:eastAsia="ar-SA"/>
          <w14:ligatures w14:val="none"/>
        </w:rPr>
        <w:t xml:space="preserve"> ze środków zwróconych pochodzących z instrumentów inżynierii finansowej.</w:t>
      </w:r>
    </w:p>
    <w:p w14:paraId="7C679392" w14:textId="510959AE" w:rsidR="001723F5" w:rsidRPr="001723F5" w:rsidRDefault="001723F5" w:rsidP="00833ED1">
      <w:pPr>
        <w:numPr>
          <w:ilvl w:val="0"/>
          <w:numId w:val="45"/>
        </w:numPr>
        <w:spacing w:after="240" w:line="240" w:lineRule="auto"/>
        <w:ind w:left="453" w:hanging="737"/>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Pośrednik Finansowy będzie </w:t>
      </w:r>
      <w:r w:rsidR="00D303ED">
        <w:rPr>
          <w:rFonts w:ascii="Times New Roman" w:eastAsia="Times New Roman" w:hAnsi="Times New Roman" w:cs="Times New Roman"/>
          <w:kern w:val="0"/>
          <w:sz w:val="24"/>
          <w:szCs w:val="24"/>
          <w:lang w:eastAsia="ar-SA"/>
          <w14:ligatures w14:val="none"/>
        </w:rPr>
        <w:t>wraz z kwartalnymi Sprawozdaniami z Postępu</w:t>
      </w:r>
      <w:r w:rsidRPr="001723F5">
        <w:rPr>
          <w:rFonts w:ascii="Times New Roman" w:eastAsia="Times New Roman" w:hAnsi="Times New Roman" w:cs="Times New Roman"/>
          <w:kern w:val="0"/>
          <w:sz w:val="24"/>
          <w:szCs w:val="24"/>
          <w:lang w:eastAsia="ar-SA"/>
          <w14:ligatures w14:val="none"/>
        </w:rPr>
        <w:t xml:space="preserve"> przekazywał RFR i Dysponentowi Środków Pieniężnych informacje w zakresie udzielonej pomocy publicznej, zgłoszonej do Prezesa Urzędu Ochrony Konkurencji i Konsumentów, w formie uzgodnionej z RFR.</w:t>
      </w:r>
    </w:p>
    <w:p w14:paraId="2C9544F2" w14:textId="77777777" w:rsidR="001723F5" w:rsidRPr="001723F5" w:rsidRDefault="001723F5" w:rsidP="001723F5">
      <w:pPr>
        <w:keepNext/>
        <w:numPr>
          <w:ilvl w:val="0"/>
          <w:numId w:val="46"/>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17" w:name="page21"/>
      <w:bookmarkStart w:id="318" w:name="_Toc481994962"/>
      <w:bookmarkStart w:id="319" w:name="_Toc483467605"/>
      <w:bookmarkStart w:id="320" w:name="_Toc213228033"/>
      <w:bookmarkEnd w:id="317"/>
      <w:r w:rsidRPr="001723F5">
        <w:rPr>
          <w:rFonts w:ascii="Times New Roman" w:eastAsia="Times New Roman" w:hAnsi="Times New Roman" w:cs="Times New Roman"/>
          <w:b/>
          <w:bCs/>
          <w:kern w:val="0"/>
          <w:sz w:val="24"/>
          <w:szCs w:val="24"/>
          <w:lang w:eastAsia="pl-PL"/>
          <w14:ligatures w14:val="none"/>
        </w:rPr>
        <w:t>Naruszenie</w:t>
      </w:r>
      <w:bookmarkEnd w:id="318"/>
      <w:bookmarkEnd w:id="319"/>
      <w:bookmarkEnd w:id="320"/>
    </w:p>
    <w:p w14:paraId="7582C9F5" w14:textId="77777777" w:rsidR="001723F5" w:rsidRPr="001723F5" w:rsidRDefault="001723F5" w:rsidP="001723F5">
      <w:pPr>
        <w:spacing w:after="0" w:line="240" w:lineRule="auto"/>
        <w:ind w:left="567"/>
        <w:rPr>
          <w:rFonts w:ascii="Times New Roman" w:eastAsia="Yu Mincho" w:hAnsi="Times New Roman" w:cs="Times New Roman"/>
          <w:b/>
          <w:kern w:val="0"/>
          <w:sz w:val="24"/>
          <w:szCs w:val="24"/>
          <w:lang w:eastAsia="en-GB"/>
          <w14:ligatures w14:val="none"/>
        </w:rPr>
      </w:pPr>
    </w:p>
    <w:p w14:paraId="358AB83C"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zobowiązany jest do zapobiegania Naruszeniom, w tym nadużyciom finansowym, zarówno w związku z realizacją Umowy, jak i Umów Operacyjnych II Stopnia, oraz wykrywania i korygowania Naruszeń, a także odzyskiwania kwot nienależnie wypłaconych.</w:t>
      </w:r>
    </w:p>
    <w:p w14:paraId="25CAB5EF"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 terminie 10 Dni Roboczych, zobowiązany jest do informowania RFR o wszelkich Naruszeniach zidentyfikowanych, zarówno w związku z realizacją Umowy, jak i Umów Operacyjnych II Stopnia.</w:t>
      </w:r>
    </w:p>
    <w:p w14:paraId="6CB24705"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wykrycia przez Pośrednika Finansowego Naruszenia na poziomie Odbiorcy Ostatecznego, zobowiązany jest on do odzyskania środków finansowych wypłaconych z Regionalnego Funduszu Rozwoju tytułem Jednostkowego Reporęczenia, którego dotyczy Naruszenie, wraz z odsetkami o wysokości odpowiadającej odsetkom ustawowym za opóźnienie za odpowiedni okres.</w:t>
      </w:r>
    </w:p>
    <w:p w14:paraId="0E5B89AC"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Odzyskane środki pochodzące z Regionalnego Funduszu Rozwoju, po uprzednim zawiadomieniu RFR, Pośrednik Finansowy zobowiązany jest niezwłocznie przekazać na Rachunek Bankowy RFR.</w:t>
      </w:r>
    </w:p>
    <w:p w14:paraId="68BD52E4"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wykrycia Naruszenia na poziomie Umowy Operacyjnej II Stopnia w wyniku czynności kontrolnych lub audytowych prowadzonych przez RFR, Dysponenta Środków Pieniężnych lub inny uprawniony podmiot, Pośrednik Finansowy zobowiązany jest do odzyskania środków finansowych wypłaconych z Regionalnego Funduszu Rozwoju tytułem Jednostkowego Reporęczenia, którego dotyczy Naruszenie, oraz, po uprzednim powiadomieniu RFR, przekazania ich na Rachunek Bankowy RFR, z zastrzeżeniem pkt. 21.7 poniżej.</w:t>
      </w:r>
    </w:p>
    <w:p w14:paraId="4221D2A3" w14:textId="77777777" w:rsidR="001723F5" w:rsidRPr="001723F5" w:rsidRDefault="001723F5" w:rsidP="001723F5">
      <w:pPr>
        <w:numPr>
          <w:ilvl w:val="0"/>
          <w:numId w:val="47"/>
        </w:numPr>
        <w:spacing w:after="240" w:line="240" w:lineRule="auto"/>
        <w:ind w:left="453" w:hanging="737"/>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nie odpowiada za zwrot środków finansowych wypłaconych z Regionalnego Funduszu Rozwoju tytułem Jednostkowego Reporęczenia, którego dotyczy Naruszenie, pod warunkiem, że wykaże on, iż w przypadku danego Naruszenia spełnione są łącznie następujące warunki:</w:t>
      </w:r>
    </w:p>
    <w:p w14:paraId="269AA0F1"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Naruszenie wystąpiło na poziomie Odbiorcy Ostatecznego;</w:t>
      </w:r>
    </w:p>
    <w:p w14:paraId="151CFC58" w14:textId="77777777" w:rsidR="001723F5" w:rsidRPr="001723F5" w:rsidRDefault="001723F5" w:rsidP="001723F5">
      <w:pPr>
        <w:spacing w:after="0" w:line="240" w:lineRule="auto"/>
        <w:ind w:left="1134"/>
        <w:jc w:val="both"/>
        <w:rPr>
          <w:rFonts w:ascii="Times New Roman" w:eastAsia="Yu Mincho" w:hAnsi="Times New Roman" w:cs="Times New Roman"/>
          <w:kern w:val="0"/>
          <w:sz w:val="24"/>
          <w:szCs w:val="24"/>
          <w:lang w:eastAsia="en-GB"/>
          <w14:ligatures w14:val="none"/>
        </w:rPr>
      </w:pPr>
    </w:p>
    <w:p w14:paraId="140977B1"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lastRenderedPageBreak/>
        <w:t>przy udzielaniu Jednostkowego Poręczenia Pośrednik Finansowy wykonał swoje obowiązki wynikające z Umowy zgodnie z obowiązującymi przepisami prawa oraz działał z dbałością o jakość zawodową, skuteczność, przejrzystość i staranność;</w:t>
      </w:r>
    </w:p>
    <w:p w14:paraId="4A416BDC"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4AD3B75B"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wyboru Odbiorcy Ostatecznego dokonano w sposób obiektywnie uzasadniony i przejrzysty, z uwzględnieniem zgodności Zobowiązania, które miało zostać objęte Jednostkowym Poręczeniem, z zasadami określonymi w Metryce Produktu Finansowego;</w:t>
      </w:r>
    </w:p>
    <w:p w14:paraId="372DEF22"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783BB35B"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wsparcie udzielone w ramach Jednostkowego Poręczenia, której dotyczy Naruszenie, było proporcjonalne i wpływało w jak najmniejszym stopniu na konkurencję;</w:t>
      </w:r>
    </w:p>
    <w:p w14:paraId="255C9941"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6C701B5E" w14:textId="77777777" w:rsidR="001723F5" w:rsidRPr="001723F5" w:rsidRDefault="001723F5" w:rsidP="001723F5">
      <w:pPr>
        <w:numPr>
          <w:ilvl w:val="2"/>
          <w:numId w:val="48"/>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środki, których dotyczy Naruszenie, nie mogły zostać odzyskane, pomimo tego, że Pośrednik Finansowy podjął z należytą starannością wszystkie mające zastosowanie środki umowne i prawne.</w:t>
      </w:r>
    </w:p>
    <w:p w14:paraId="23D6CD4D" w14:textId="77777777" w:rsidR="001723F5" w:rsidRPr="001723F5" w:rsidRDefault="001723F5" w:rsidP="001723F5">
      <w:pPr>
        <w:spacing w:after="0" w:line="240" w:lineRule="auto"/>
        <w:jc w:val="both"/>
        <w:rPr>
          <w:rFonts w:ascii="Times New Roman" w:eastAsia="Yu Mincho" w:hAnsi="Times New Roman" w:cs="Times New Roman"/>
          <w:kern w:val="0"/>
          <w:sz w:val="24"/>
          <w:szCs w:val="24"/>
          <w:lang w:eastAsia="en-GB"/>
          <w14:ligatures w14:val="none"/>
        </w:rPr>
      </w:pPr>
    </w:p>
    <w:p w14:paraId="028EC909" w14:textId="77777777" w:rsidR="001723F5" w:rsidRPr="001723F5" w:rsidRDefault="001723F5" w:rsidP="001723F5">
      <w:pPr>
        <w:numPr>
          <w:ilvl w:val="0"/>
          <w:numId w:val="47"/>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wystąpienia Naruszenia, które może mieć charakter powtarzalny, o wysokim prawdopodobieństwie wystąpienia w ramach realizacji całej Operacji, będącego konsekwencją istnienia poważnych defektów w skutecznym funkcjonowaniu systemu zarządzania i kontroli Pośrednika Finansowego, w tym polegającego na niewprowadzeniu odpowiednich procedur zgodnie z Umową, Pośrednik Finansowy zobowiązany jest do zwrotu całości wypłaconych przez RFR środków finansowych tytułem Reporęczenia.</w:t>
      </w:r>
    </w:p>
    <w:p w14:paraId="3AC30B61" w14:textId="77777777" w:rsidR="001723F5" w:rsidRPr="001723F5" w:rsidRDefault="001723F5" w:rsidP="001723F5">
      <w:pPr>
        <w:numPr>
          <w:ilvl w:val="0"/>
          <w:numId w:val="47"/>
        </w:numPr>
        <w:spacing w:after="240" w:line="240" w:lineRule="auto"/>
        <w:ind w:hanging="738"/>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Jeżeli wykonywanie zobowiązań wynikających z Umowy, w tym wypłata środków pieniężnych z tytułu Reporęczenia przez RFR, okaże się niezgodne z prawem:</w:t>
      </w:r>
    </w:p>
    <w:p w14:paraId="6798490D" w14:textId="77777777" w:rsidR="001723F5" w:rsidRPr="001723F5" w:rsidRDefault="001723F5" w:rsidP="001723F5">
      <w:pPr>
        <w:numPr>
          <w:ilvl w:val="2"/>
          <w:numId w:val="49"/>
        </w:numPr>
        <w:spacing w:after="24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RFR niezwłocznie powiadomi Pośrednika Finansowego o powzięciu wiadomości o takiej niezgodności oraz wezwie Pośrednika Finansowego do zwrotu wszelkich środków przekazanych dotychczas przez RFR Pośrednikowi Finansowemu na podstawie Wniosków o wypłatę Jednostkowego Reporęczenia;</w:t>
      </w:r>
    </w:p>
    <w:p w14:paraId="58376D22" w14:textId="77777777" w:rsidR="001723F5" w:rsidRPr="001723F5" w:rsidRDefault="001723F5" w:rsidP="001723F5">
      <w:pPr>
        <w:numPr>
          <w:ilvl w:val="2"/>
          <w:numId w:val="49"/>
        </w:numPr>
        <w:spacing w:after="24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Yu Mincho" w:hAnsi="Times New Roman" w:cs="Times New Roman"/>
          <w:kern w:val="0"/>
          <w:sz w:val="24"/>
          <w:szCs w:val="24"/>
          <w:lang w:eastAsia="en-GB"/>
          <w14:ligatures w14:val="none"/>
        </w:rPr>
        <w:t>jeżeli po wyjaśnieniu sprawy okaże się, że zachodzi stan niezgodności z prawem co do wykonywania zobowiązań wynikających z Umowy, a Dysponent Środków Pieniężnych zażąda od RFR zwrotu środków przekazanych mu celem realizacji Operacji, wówczas Pośrednik Finansowy będzie zobowiązany do spłaty wszelkich środków przekazanych dotychczas przez RFR Pośrednikowi Finansowemu na podstawie Wniosków o wypłatę Jednostkowego Reporęczenia, a niezwróconych przez Pośrednika Finansowego w dniu określonym przez RFR w zawiadomieniu, o którym mową w pkt. 21.9 lit. (a) powyżej.</w:t>
      </w:r>
    </w:p>
    <w:p w14:paraId="6162A364" w14:textId="77777777" w:rsidR="001723F5" w:rsidRPr="001723F5" w:rsidRDefault="001723F5" w:rsidP="001723F5">
      <w:pPr>
        <w:numPr>
          <w:ilvl w:val="0"/>
          <w:numId w:val="47"/>
        </w:numPr>
        <w:tabs>
          <w:tab w:val="num" w:pos="567"/>
        </w:tabs>
        <w:spacing w:after="240" w:line="240" w:lineRule="auto"/>
        <w:ind w:hanging="738"/>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RFR uprawiony jest do dochodzenia roszczeń przeciwko Pośrednikowi Finansowemu w drodze negocjacji lub kroków prawnych, w tym do podejmowania wszelkich dopuszczalnych prawem czynności faktycznych i prawnych niezbędnych do odzyskania kwot wykorzystanych przez Pośrednika Finansowego niezgodnie z niniejszą Umową. RFR wedle własnego uznania w przypadku stwierdzenia Naruszenia może także żądać od Pośrednika Finansowego ustanowienia dodatkowego zabezpieczenia lub podjęcia innych działań naprawczych. </w:t>
      </w:r>
    </w:p>
    <w:p w14:paraId="20231EB4" w14:textId="77777777" w:rsidR="001723F5" w:rsidRPr="001723F5" w:rsidRDefault="001723F5" w:rsidP="001723F5">
      <w:pPr>
        <w:numPr>
          <w:ilvl w:val="0"/>
          <w:numId w:val="47"/>
        </w:numPr>
        <w:tabs>
          <w:tab w:val="num" w:pos="567"/>
        </w:tabs>
        <w:spacing w:after="240" w:line="240" w:lineRule="auto"/>
        <w:ind w:hanging="738"/>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Postanowienia pkt 21.1-21.9 stosuje się odpowiednio w przypadku stwierdzenia, że Pośrednik Finansowy jest niewypłacalny lub zagrożony niewypłacalnością, w </w:t>
      </w:r>
      <w:r w:rsidRPr="001723F5">
        <w:rPr>
          <w:rFonts w:ascii="Times New Roman" w:eastAsia="Times New Roman" w:hAnsi="Times New Roman" w:cs="Times New Roman"/>
          <w:kern w:val="0"/>
          <w:sz w:val="24"/>
          <w:szCs w:val="24"/>
          <w:lang w:eastAsia="ar-SA"/>
          <w14:ligatures w14:val="none"/>
        </w:rPr>
        <w:lastRenderedPageBreak/>
        <w:t xml:space="preserve">szczególności postawiony został w stan likwidacji, złożono wobec niego wniosek o ogłoszenie upadłości, podlega zarządowi komisarycznemu lub gdy faktycznie zawiesił swoją działalność lub jest podmiotem postępowań prawnych o podobnym charakterze. W takiej sytuacji wszelkie uprawnienia RFR przysługujące na podstawie niniejszej Umowy w przypadku Naruszenia stosuje się odpowiednio. </w:t>
      </w:r>
    </w:p>
    <w:p w14:paraId="7E5D9E07"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68846D0C" w14:textId="77777777" w:rsidR="001723F5" w:rsidRPr="001723F5" w:rsidRDefault="001723F5" w:rsidP="001723F5">
      <w:pPr>
        <w:keepNext/>
        <w:numPr>
          <w:ilvl w:val="0"/>
          <w:numId w:val="46"/>
        </w:numPr>
        <w:tabs>
          <w:tab w:val="left" w:pos="851"/>
        </w:tabs>
        <w:spacing w:after="0" w:line="240" w:lineRule="auto"/>
        <w:jc w:val="both"/>
        <w:outlineLvl w:val="0"/>
        <w:rPr>
          <w:rFonts w:ascii="Times New Roman" w:eastAsia="Times New Roman" w:hAnsi="Times New Roman" w:cs="Times New Roman"/>
          <w:b/>
          <w:bCs/>
          <w:kern w:val="0"/>
          <w:sz w:val="24"/>
          <w:szCs w:val="24"/>
          <w:lang w:eastAsia="pl-PL"/>
          <w14:ligatures w14:val="none"/>
        </w:rPr>
      </w:pPr>
      <w:bookmarkStart w:id="321" w:name="_Toc481994963"/>
      <w:bookmarkStart w:id="322" w:name="_Toc483467606"/>
      <w:bookmarkStart w:id="323" w:name="_Toc213228034"/>
      <w:r w:rsidRPr="001723F5">
        <w:rPr>
          <w:rFonts w:ascii="Times New Roman" w:eastAsia="Times New Roman" w:hAnsi="Times New Roman" w:cs="Times New Roman"/>
          <w:b/>
          <w:bCs/>
          <w:kern w:val="0"/>
          <w:sz w:val="24"/>
          <w:szCs w:val="24"/>
          <w:lang w:eastAsia="pl-PL"/>
          <w14:ligatures w14:val="none"/>
        </w:rPr>
        <w:t>Zasady odpłatności PF względem RFR za przyznany Limit Reporęczenia</w:t>
      </w:r>
      <w:bookmarkEnd w:id="323"/>
    </w:p>
    <w:p w14:paraId="3B5864F6"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49261805"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Pośrednikowi Finansowemu nie przysługuje wynagrodzenie z tytułu wykonania Umowy.</w:t>
      </w:r>
    </w:p>
    <w:p w14:paraId="55744BCF"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w Dokumentacji aplikacyjnej określa sposób naliczenia odpłatności za przyznany Limit Reporęczenia:</w:t>
      </w:r>
    </w:p>
    <w:p w14:paraId="698D35CA" w14:textId="77777777" w:rsidR="001723F5" w:rsidRPr="001723F5" w:rsidRDefault="001723F5" w:rsidP="001723F5">
      <w:pPr>
        <w:numPr>
          <w:ilvl w:val="2"/>
          <w:numId w:val="46"/>
        </w:numPr>
        <w:spacing w:after="240" w:line="240" w:lineRule="auto"/>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Udział w Przychodach albo</w:t>
      </w:r>
    </w:p>
    <w:p w14:paraId="69556E4E" w14:textId="77777777" w:rsidR="001723F5" w:rsidRPr="001723F5" w:rsidRDefault="001723F5" w:rsidP="001723F5">
      <w:pPr>
        <w:numPr>
          <w:ilvl w:val="2"/>
          <w:numId w:val="46"/>
        </w:numPr>
        <w:spacing w:after="240" w:line="240" w:lineRule="auto"/>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Opłata cykliczna. </w:t>
      </w:r>
    </w:p>
    <w:p w14:paraId="0D75A412"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Wyboru sposobu naliczania odpłatności PF dokonuje jednorazowo w Dokumentacji aplikacyjnej i nie ma możliwości jego zmiany w trakcie trwania Umowy.</w:t>
      </w:r>
    </w:p>
    <w:p w14:paraId="7523F212"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Wszelkie środki należne RFR na podstawie Umowy są wpłacane przez Pośrednika Finansowego na Rachunek Bankowy Regionalnego Funduszu Rozwoju.</w:t>
      </w:r>
    </w:p>
    <w:p w14:paraId="7F0A8AD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wyboru przez Pośrednika Finansowego odpłatności w postaci Udziału w Przychodach stosuje się pkt 22.6-22.10 Umowy. </w:t>
      </w:r>
    </w:p>
    <w:p w14:paraId="527CF59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Udział w Przychodach z tytułu udzielonych przez PF Jednostkowych Poręczeń proporcjonalnie do ponoszonego przez RFR i PF ryzyka z tytułu zbudowanego Portfela Jednostkowych Poręczeń wynosi 12,5% dla RFR i 87,5% dla PF, z zastrzeżeniem, że w Okresie Wykorzystania Limitu Reporęczenia nie mniej niż 7,5% wartości udostępnionego Kapitału Reporęczeniowego na zasadach określonych w pkt 22.7. </w:t>
      </w:r>
    </w:p>
    <w:p w14:paraId="1EE7084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Jeśli Udział w Przychodach w Okresie Wykorzystania Limitu Reporęczenia będzie niższy niż 7,5% wartości udostępnionego Kapitału Reporęczeniowego, Pośrednik Finansowy bez wezwania zapłaci RFR powstałą różnicę w terminie 30 Dni roboczych od zakończenia Okresu Wykorzystania Limitu Reporęczenia.</w:t>
      </w:r>
    </w:p>
    <w:p w14:paraId="2034BAB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Udział w Przychodach jest wypłacany przez Pośrednika Finansowego w okresach kwartalnych w terminie 15 Dni roboczych liczonych od upływu każdego kwartału. Za datę płatności uważa się datę zaksięgowania środków na Rachunku Bankowym Regionalnego Funduszu Rozwoju, z zastrzeżeniem pkt 22.7.</w:t>
      </w:r>
    </w:p>
    <w:p w14:paraId="21EC1085"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Calibri"/>
          <w:kern w:val="0"/>
          <w:sz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płatności w wysokości niższej niż wymagana, Pośrednik Finansowy jest zobowiązany do niezwłocznego uregulowania różnicy pomiędzy Udziałem w Przychodach, który został zapłacony, a należnym. W takim wypadku zobowiązanie do zapłaty Udziału w Przychodach staje się zadłużeniem przeterminowanym. Za okres opóźnienia od kwoty niezapłaconej Pośrednik Finansowy jest zobowiązany zapłacić RFR odsetki ustawowe za opóźnienie w wysokości określonej w art. 481 ustawy z dnia 23 kwietnia 1964 r. Kodeks cywilny.</w:t>
      </w:r>
    </w:p>
    <w:p w14:paraId="78427277"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 xml:space="preserve">W przypadku płatności w wysokości wyższej niż wymagana, Pośrednik Finansowy za zgodą RFR jest uprawniony w kolejnym okresie zapłacić kwotę pomniejszoną o powstałą różnicę pomiędzy Udziałem w Przychodach, który został zapłacony, a należnym. W takim wypadku Pośrednikowi Finansowemu nie przysługuje roszczenie z tytułu odsetek za opóźnienie. </w:t>
      </w:r>
    </w:p>
    <w:p w14:paraId="282E2941"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gdy płatność, o której mowa w pkt 22.10, stanowi ostatnią płatność z tytułu Udziału w Przychodach, RFR po zatwierdzeniu dokumentacji sprawozdawczej zwróci PF nadpłaconą kwotę na Rachunek Bankowy Pośrednika Finansowego.</w:t>
      </w:r>
    </w:p>
    <w:p w14:paraId="0DF17D5B"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RFR zastrzega prawo do każdorazowego weryfikowania wysokości i terminu płatności Udziału w Przychodach, a także do wezwania Pośrednika Finansowego do przedłożenia dodatkowych dokumentów lub informacji dotyczących prawidłowości dokonanej płatności. </w:t>
      </w:r>
    </w:p>
    <w:p w14:paraId="0462BE44"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wyboru przez Pośrednika Finansowego odpłatności w postaci Opłaty cyklicznej stosuje się pkt 22.14-22.22 Umowy.</w:t>
      </w:r>
    </w:p>
    <w:p w14:paraId="5B29DEA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Opłata cykliczna uiszczana jest przez PF bez wezwania z góry za dany okres rozliczeniowy na zasadach określonych w Umowie Operacyjnej I stopnia.</w:t>
      </w:r>
    </w:p>
    <w:p w14:paraId="704F0C4C"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uiszcza Opłatę cykliczną:</w:t>
      </w:r>
    </w:p>
    <w:p w14:paraId="2397ADD5"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każdym roku Okresu Wykorzystania Limitu Reporęczenia w wysokości stanowiącej 1,25% przyznanego Kapitału Reporęczeniowego,</w:t>
      </w:r>
    </w:p>
    <w:p w14:paraId="0CF47F5A"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I kwartale po Okresie Wykorzystania Limitu Reporęczenia w wysokości wyliczonej w oparciu o wzór: 1,25% aktywnego Kapitału Reporęczeniowego pomnożona przez liczbę dni po zakończeniu Okresu Wykorzystania Limitu Reporęczenia do końca kwartału podzielone przez 365 dni,</w:t>
      </w:r>
    </w:p>
    <w:p w14:paraId="1AC6514D"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II i kolejnych kwartałach po Okresie Wykorzystania Limitu Reporęczenia w wysokości wyliczonej w oparciu o wzór: 25% x 1,25% aktywnego Kapitału Reporęczeniowego (wg stanu na koniec kwartału poprzedzającego kwartał, którego dotyczy opłata).</w:t>
      </w:r>
    </w:p>
    <w:p w14:paraId="4529B3E4"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Opłata cykliczna kalkulowana jest:</w:t>
      </w:r>
    </w:p>
    <w:p w14:paraId="6BE6FF27"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Okresie Wykorzystania Limitu Reporęczenia jeden raz w każdym roku trwania Okresu Wykorzystania Limitu Reporęczenia w dniu odpowiadającym dacie zawarcia Umowy Operacyjnej I stopnia (roczny okres rozliczeniowy);</w:t>
      </w:r>
    </w:p>
    <w:p w14:paraId="17D76665" w14:textId="77777777" w:rsidR="001723F5" w:rsidRPr="001723F5" w:rsidRDefault="001723F5" w:rsidP="001723F5">
      <w:pPr>
        <w:numPr>
          <w:ilvl w:val="2"/>
          <w:numId w:val="46"/>
        </w:numPr>
        <w:spacing w:after="240" w:line="240" w:lineRule="auto"/>
        <w:ind w:hanging="1004"/>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 Okresie Wykorzystania Limitu Reporęczenia w okresach kwartalnych w oparciu o przedłożone przez PF oświadczenie dotyczące wysokości aktywnego Kapitału Reporęczeniowego (kwartalny okres rozliczeniowy).</w:t>
      </w:r>
    </w:p>
    <w:p w14:paraId="3D7FE178"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Opłata cykliczna naliczana jest za każdy rozpoczęty okres rozliczeniowy do dnia wygaśnięcia lub rozwiązania wszystkich Umów Operacyjnych II stopnia, jednak nie dłużej niż przez 93 miesiące od dnia zawarcia ostatniej Umowy Operacyjnej II stopnia.</w:t>
      </w:r>
    </w:p>
    <w:p w14:paraId="6DF99BF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Obniżenie wartości aktywnego Kapitału Reporęczeniowego w trakcie trwania danego okresu rozliczeniowego nie stanowi przesłanki do ponownego przeliczenia Opłaty cyklicznej.</w:t>
      </w:r>
    </w:p>
    <w:p w14:paraId="1BE08D9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RFR zastrzega prawo do każdorazowego weryfikowania wysokości i terminu płatności Opłaty cyklicznej, a także do wezwania Pośrednika Finansowego do przedłożenia dodatkowych dokumentów lub informacji dotyczących prawidłowości dokonanej płatności. </w:t>
      </w:r>
    </w:p>
    <w:p w14:paraId="10A40138"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płatności w wysokości niższej niż wymagana, Pośrednik Finansowy jest zobowiązany do niezwłocznego uregulowania różnicy pomiędzy Opłatą cykliczną, która została zapłacony, a należną. W takim wypadku zobowiązanie do zapłaty Opłaty cyklicznej staje się zadłużeniem przeterminowanym. Za okres opóźnienia od kwoty niezapłaconej Pośrednik Finansowy jest zobowiązany zapłacić odsetki ustawowe za opóźnienie w wysokości określonej w art. 481 ustawy z dnia 23 kwietnia 1964 r. Kodeks cywilny.</w:t>
      </w:r>
    </w:p>
    <w:p w14:paraId="7ECF7963"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płatności w wysokości wyższej niż wymagana, Pośrednik Finansowy za zgodą RFR jest uprawniony w kolejnym okresie zapłacić kwotę pomniejszoną o powstałą różnicę pomiędzy Opłatą cykliczną, która została zapłacona, a należną. W takim wypadku Pośrednikowi Finansowemu nie przysługuje roszczenie z tytułu odsetek za opóźnienie. </w:t>
      </w:r>
    </w:p>
    <w:p w14:paraId="7870C61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gdy płatność, o której mowa w pkt 22.21, stanowi ostatnią płatność z tytułu Opłaty cyklicznej, RFR po zatwierdzeniu dokumentacji sprawozdawczej zwróci PF nadpłaconą kwotę na Rachunek Bankowy Pośrednika Finansowego.</w:t>
      </w:r>
    </w:p>
    <w:p w14:paraId="196B8B2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Opłaty i prowizje, inne niż wskazane w pkt 22.2, związane z udostępnieniem i obsługą Linii reporęczeniowej pobierane są przez RFR zgodnie z aktualną Tabelą opłat i prowizji.</w:t>
      </w:r>
    </w:p>
    <w:p w14:paraId="4DC69004"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ARM zastrzega sobie prawo do zmiany Tabeli opłat i prowizji. </w:t>
      </w:r>
    </w:p>
    <w:p w14:paraId="558FC76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ARM każdorazowo powiadomi Pośrednika Finansowego o zmianach Tabeli opłat i prowizji dokonywanych w okresie obowiązywania Umowy Operacyjnej I stopnia wraz z podaniem dnia ich wejścia w życie. Informacje o zmianie Tabeli opłat i prowizji przekazywane będą Pośrednikowi Finansowemu:</w:t>
      </w:r>
    </w:p>
    <w:p w14:paraId="07E1FECF" w14:textId="77777777" w:rsidR="001723F5" w:rsidRPr="001723F5" w:rsidRDefault="001723F5" w:rsidP="001723F5">
      <w:pPr>
        <w:numPr>
          <w:ilvl w:val="2"/>
          <w:numId w:val="46"/>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za pośrednictwem poczty elektronicznej na adres e-mail Pośrednika Finansowego wskazany w Umowie Operacyjnej I stopnia (lub inny adres wskazany na piśmie przez Pośrednika Finansowego) lub</w:t>
      </w:r>
    </w:p>
    <w:p w14:paraId="03F901C0" w14:textId="77777777" w:rsidR="001723F5" w:rsidRPr="001723F5" w:rsidRDefault="001723F5" w:rsidP="001723F5">
      <w:pPr>
        <w:numPr>
          <w:ilvl w:val="2"/>
          <w:numId w:val="46"/>
        </w:numPr>
        <w:spacing w:after="240" w:line="240" w:lineRule="auto"/>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pisemnie na adres podany w Umowie Operacyjnej I stopnia (lub inny adres wskazany na piśmie przez Pośrednika Finansowego).</w:t>
      </w:r>
    </w:p>
    <w:p w14:paraId="02C4DF3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Aktualna Tabela opłat i prowizji jest dostępna na stronie internetowej ARM (www.armsa.pl) lub w siedzibie ARM.</w:t>
      </w:r>
    </w:p>
    <w:p w14:paraId="55B4313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Calibri"/>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gdy Pośrednik Finansowy nie reguluje Kosztów Linii reporęczeniowej w terminach i kwotach określonych w Umowie stają się one zadłużeniem przeterminowanym. Za okres opóźnienia od kwoty niezapłaconej zostaną naliczone odsetki ustawowe za opóźnienie w wysokości określonej w art. 481 ustawy z dnia 23 kwietnia 1964 r. Kodeks cywilny.</w:t>
      </w:r>
    </w:p>
    <w:p w14:paraId="7CD1354B"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24" w:name="_Toc213228035"/>
      <w:r w:rsidRPr="001723F5">
        <w:rPr>
          <w:rFonts w:ascii="Times New Roman" w:eastAsia="Times New Roman" w:hAnsi="Times New Roman" w:cs="Times New Roman"/>
          <w:b/>
          <w:bCs/>
          <w:kern w:val="0"/>
          <w:sz w:val="24"/>
          <w:szCs w:val="24"/>
          <w:lang w:eastAsia="pl-PL"/>
          <w14:ligatures w14:val="none"/>
        </w:rPr>
        <w:lastRenderedPageBreak/>
        <w:t>Okres obowiązywania Umowy</w:t>
      </w:r>
      <w:bookmarkEnd w:id="321"/>
      <w:bookmarkEnd w:id="322"/>
      <w:bookmarkEnd w:id="324"/>
    </w:p>
    <w:p w14:paraId="00F66A12" w14:textId="77777777" w:rsidR="001723F5" w:rsidRPr="001723F5" w:rsidRDefault="001723F5" w:rsidP="001723F5">
      <w:pPr>
        <w:spacing w:after="120" w:line="240" w:lineRule="auto"/>
        <w:jc w:val="both"/>
        <w:rPr>
          <w:rFonts w:ascii="Times New Roman" w:eastAsia="Times New Roman" w:hAnsi="Times New Roman" w:cs="Times New Roman"/>
          <w:b/>
          <w:bCs/>
          <w:kern w:val="0"/>
          <w:sz w:val="24"/>
          <w:szCs w:val="24"/>
          <w:lang w:eastAsia="pl-PL"/>
          <w14:ligatures w14:val="none"/>
        </w:rPr>
      </w:pPr>
      <w:bookmarkStart w:id="325" w:name="_Toc483467607"/>
      <w:r w:rsidRPr="001723F5">
        <w:rPr>
          <w:rFonts w:ascii="Times New Roman" w:eastAsia="Times New Roman" w:hAnsi="Times New Roman" w:cs="Times New Roman"/>
          <w:kern w:val="0"/>
          <w:sz w:val="24"/>
          <w:szCs w:val="24"/>
          <w:lang w:eastAsia="pl-PL"/>
          <w14:ligatures w14:val="none"/>
        </w:rPr>
        <w:t xml:space="preserve">Umowa wchodzi w życie z dniem jej podpisania przez obie Strony i obowiązuje do dnia </w:t>
      </w:r>
      <w:r w:rsidRPr="001723F5">
        <w:rPr>
          <w:rFonts w:ascii="Times New Roman" w:eastAsia="Times New Roman" w:hAnsi="Times New Roman" w:cs="Times New Roman"/>
          <w:kern w:val="0"/>
          <w:sz w:val="24"/>
          <w:szCs w:val="24"/>
          <w:highlight w:val="green"/>
          <w:lang w:eastAsia="pl-PL"/>
          <w14:ligatures w14:val="none"/>
        </w:rPr>
        <w:t>__.__.</w:t>
      </w:r>
      <w:r w:rsidRPr="001723F5">
        <w:rPr>
          <w:rFonts w:ascii="Times New Roman" w:eastAsia="Times New Roman" w:hAnsi="Times New Roman" w:cs="Times New Roman"/>
          <w:kern w:val="0"/>
          <w:sz w:val="24"/>
          <w:szCs w:val="24"/>
          <w:lang w:eastAsia="pl-PL"/>
          <w14:ligatures w14:val="none"/>
        </w:rPr>
        <w:t>roku, z zastrzeżeniem pkt. 8 – 22 Umowy, które ze względu na swój cel obowiązują także po zakończeniu obowiązywania Umowy.</w:t>
      </w:r>
      <w:bookmarkEnd w:id="325"/>
    </w:p>
    <w:p w14:paraId="084FF6B4"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26" w:name="_Toc481994964"/>
      <w:bookmarkStart w:id="327" w:name="_Toc483467608"/>
      <w:bookmarkStart w:id="328" w:name="_Toc213228036"/>
      <w:r w:rsidRPr="001723F5">
        <w:rPr>
          <w:rFonts w:ascii="Times New Roman" w:eastAsia="Times New Roman" w:hAnsi="Times New Roman" w:cs="Times New Roman"/>
          <w:b/>
          <w:bCs/>
          <w:kern w:val="0"/>
          <w:sz w:val="24"/>
          <w:szCs w:val="24"/>
          <w:lang w:eastAsia="pl-PL"/>
          <w14:ligatures w14:val="none"/>
        </w:rPr>
        <w:t>Wcześniejsze rozwiązanie Umowy</w:t>
      </w:r>
      <w:bookmarkEnd w:id="326"/>
      <w:bookmarkEnd w:id="327"/>
      <w:bookmarkEnd w:id="328"/>
    </w:p>
    <w:p w14:paraId="7EB819C6"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77C1CA15"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może zostać rozwiązana przez każdą Stronę z zachowaniem trzymiesięcznego okresu wypowiedzenia, ze skutkiem na koniec miesiąca. Rozwiązanie Umowy w tym trybie wymaga doręczenia drugiej Stronie pisemnego oświadczenia o rozwiązaniu Umowy.</w:t>
      </w:r>
    </w:p>
    <w:p w14:paraId="607287AE"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Wypowiedzenie Umowy może być dokonane w każdym czasie i może nastąpić:</w:t>
      </w:r>
    </w:p>
    <w:p w14:paraId="24CC0863" w14:textId="77777777" w:rsidR="001723F5" w:rsidRPr="001723F5" w:rsidRDefault="001723F5" w:rsidP="001723F5">
      <w:pPr>
        <w:numPr>
          <w:ilvl w:val="2"/>
          <w:numId w:val="50"/>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ze strony</w:t>
      </w:r>
      <w:r w:rsidRPr="001723F5">
        <w:rPr>
          <w:rFonts w:ascii="Times New Roman" w:eastAsia="Times New Roman" w:hAnsi="Times New Roman" w:cs="Times New Roman"/>
          <w:b/>
          <w:kern w:val="0"/>
          <w:sz w:val="24"/>
          <w:szCs w:val="24"/>
          <w:lang w:eastAsia="en-GB"/>
          <w14:ligatures w14:val="none"/>
        </w:rPr>
        <w:t xml:space="preserve">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 w szczególności w przypadku:</w:t>
      </w:r>
    </w:p>
    <w:p w14:paraId="426A803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0AC51440"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wystąpienia Naruszenia, w szczególności niewykonania lub nienależytego wykonania postanowień Metryki Produktu Finansowego;</w:t>
      </w:r>
    </w:p>
    <w:p w14:paraId="45A6880F" w14:textId="77777777" w:rsidR="001723F5" w:rsidRPr="001723F5" w:rsidRDefault="001723F5" w:rsidP="001723F5">
      <w:pPr>
        <w:spacing w:after="0" w:line="240" w:lineRule="auto"/>
        <w:ind w:left="1701"/>
        <w:jc w:val="both"/>
        <w:rPr>
          <w:rFonts w:ascii="Times New Roman" w:eastAsia="Times New Roman" w:hAnsi="Times New Roman" w:cs="Times New Roman"/>
          <w:kern w:val="0"/>
          <w:sz w:val="24"/>
          <w:szCs w:val="24"/>
          <w:lang w:eastAsia="en-GB"/>
          <w14:ligatures w14:val="none"/>
        </w:rPr>
      </w:pPr>
    </w:p>
    <w:p w14:paraId="20BE72C1"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braku wywiązania się przez Pośrednika Finansowego z jakiegokolwiek istotnego obowiązku wynikającego z Umowy;</w:t>
      </w:r>
    </w:p>
    <w:p w14:paraId="45451EA5"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07B57331"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wykorzystania przez Pośrednika Finansowego mniej niż 40% Limitu Pożyczki wg stanu na dzień połowy Okresu Wykorzystania Limitu Reporęczenia;</w:t>
      </w:r>
    </w:p>
    <w:p w14:paraId="5710CAB5" w14:textId="77777777" w:rsidR="001723F5" w:rsidRPr="001723F5" w:rsidRDefault="001723F5" w:rsidP="001723F5">
      <w:pPr>
        <w:spacing w:after="0" w:line="240" w:lineRule="auto"/>
        <w:ind w:left="720"/>
        <w:contextualSpacing/>
        <w:rPr>
          <w:rFonts w:ascii="Times New Roman" w:eastAsia="Times New Roman" w:hAnsi="Times New Roman" w:cs="Times New Roman"/>
          <w:kern w:val="0"/>
          <w:sz w:val="24"/>
          <w:szCs w:val="24"/>
          <w:lang w:eastAsia="pl-PL"/>
          <w14:ligatures w14:val="none"/>
        </w:rPr>
      </w:pPr>
    </w:p>
    <w:p w14:paraId="3A3D6C87" w14:textId="77777777" w:rsidR="001723F5" w:rsidRPr="001723F5" w:rsidRDefault="001723F5" w:rsidP="001723F5">
      <w:pPr>
        <w:numPr>
          <w:ilvl w:val="2"/>
          <w:numId w:val="57"/>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braku zapłaty Udziału w Przychodach lub Opłaty cyklicznej za 2 okresy rozliczeniowe tj. dwa kwartały;</w:t>
      </w:r>
    </w:p>
    <w:p w14:paraId="61794AA9"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05322A83" w14:textId="77777777" w:rsidR="001723F5" w:rsidRPr="001723F5" w:rsidRDefault="001723F5" w:rsidP="001723F5">
      <w:pPr>
        <w:numPr>
          <w:ilvl w:val="2"/>
          <w:numId w:val="50"/>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ze strony Pośrednika Finansowego – w przypadku niewywiązania się przez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w:t>
      </w:r>
      <w:bookmarkStart w:id="329" w:name="_Toc493539421"/>
      <w:bookmarkStart w:id="330" w:name="_Toc493540597"/>
      <w:bookmarkStart w:id="331" w:name="_Toc493542590"/>
      <w:bookmarkStart w:id="332" w:name="_Toc500712122"/>
      <w:bookmarkStart w:id="333" w:name="_Toc500712594"/>
      <w:r w:rsidRPr="001723F5">
        <w:rPr>
          <w:rFonts w:ascii="Times New Roman" w:eastAsia="Times New Roman" w:hAnsi="Times New Roman" w:cs="Times New Roman"/>
          <w:kern w:val="0"/>
          <w:sz w:val="24"/>
          <w:szCs w:val="24"/>
          <w:lang w:eastAsia="en-GB"/>
          <w14:ligatures w14:val="none"/>
        </w:rPr>
        <w:t>z istotnych obowiązków wynikających z Umowy</w:t>
      </w:r>
      <w:bookmarkStart w:id="334" w:name="page22"/>
      <w:bookmarkEnd w:id="334"/>
      <w:r w:rsidRPr="001723F5">
        <w:rPr>
          <w:rFonts w:ascii="Times New Roman" w:eastAsia="Times New Roman" w:hAnsi="Times New Roman" w:cs="Times New Roman"/>
          <w:kern w:val="0"/>
          <w:sz w:val="24"/>
          <w:szCs w:val="24"/>
          <w:lang w:eastAsia="en-GB"/>
          <w14:ligatures w14:val="none"/>
        </w:rPr>
        <w:t>,</w:t>
      </w:r>
      <w:r w:rsidRPr="001723F5">
        <w:rPr>
          <w:rFonts w:ascii="Times New Roman" w:eastAsia="Yu Mincho" w:hAnsi="Times New Roman" w:cs="Times New Roman"/>
          <w:kern w:val="0"/>
          <w:sz w:val="24"/>
          <w:szCs w:val="24"/>
          <w:lang w:eastAsia="en-GB"/>
          <w14:ligatures w14:val="none"/>
        </w:rPr>
        <w:t xml:space="preserve"> </w:t>
      </w:r>
      <w:r w:rsidRPr="001723F5">
        <w:rPr>
          <w:rFonts w:ascii="Times New Roman" w:eastAsia="Times New Roman" w:hAnsi="Times New Roman" w:cs="Times New Roman"/>
          <w:kern w:val="0"/>
          <w:sz w:val="24"/>
          <w:szCs w:val="24"/>
          <w:lang w:eastAsia="en-GB"/>
          <w14:ligatures w14:val="none"/>
        </w:rPr>
        <w:t>jeżeli takie niewywiązanie się uniemożliwiłoby Pośrednikowi Finansowemu realizację Operacji zgodnie z Umową.</w:t>
      </w:r>
      <w:bookmarkEnd w:id="329"/>
      <w:bookmarkEnd w:id="330"/>
      <w:bookmarkEnd w:id="331"/>
      <w:bookmarkEnd w:id="332"/>
      <w:bookmarkEnd w:id="333"/>
    </w:p>
    <w:p w14:paraId="70959364"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pl-PL"/>
          <w14:ligatures w14:val="none"/>
        </w:rPr>
      </w:pPr>
    </w:p>
    <w:p w14:paraId="35445F30"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celu skorzystania przez Stronę z uprawnienia wypowiedzenia Umowy, Strona, która chce skorzystać z tego uprawnienia, winna doręczyć drugiej Stronie zawiadomienie o stwierdzonym naruszeniu Umowy lub inną podstawą rozwiązania Umowy, z zastrzeżeniem pkt 24.1, wraz z przedstawieniem okoliczności uzasadniających rozwiązanie Umowy oraz nieusunięcie tych naruszeń przez drugą Stronę Umowy w terminie 30 Dni Roboczych od daty otrzymania takiego zawiadomienia.</w:t>
      </w:r>
    </w:p>
    <w:p w14:paraId="1B0471A8"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Okres wypowiedzenia może być w drodze porozumienia Stron przedłużony lub skrócony.</w:t>
      </w:r>
    </w:p>
    <w:p w14:paraId="1488FCDF"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rozwiązuje się z upływem ostatniego dnia okresu wypowiedzenia.</w:t>
      </w:r>
    </w:p>
    <w:p w14:paraId="6659AB6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 zastrzeżeniem pkt. 24.2 powyżej, RFR może rozwiązać niniejszą Umowę bez wypowiedzenia, jeżeli Pośrednik Finansowy:</w:t>
      </w:r>
    </w:p>
    <w:p w14:paraId="1910CD88"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wykorzystał środki udostępnione w ramach Produktu Finansowego w całości lub w części na cel inny niż określony w Umowie, w Metryce Produktu lub właściwych przepisach prawa lub nie zwrócił ich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w terminie;</w:t>
      </w:r>
    </w:p>
    <w:p w14:paraId="34A9A8B5"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6BB9FA79"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lastRenderedPageBreak/>
        <w:t>nie wykorzystał co najmniej 40% Limitu Reporęczenia do końca Okresu Wykorzystania Limitu Reporęczenia;</w:t>
      </w:r>
    </w:p>
    <w:p w14:paraId="58CAE22D"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7A53B9AD"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odmówił poddania się kontroli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Yu Mincho" w:hAnsi="Times New Roman" w:cs="Times New Roman"/>
          <w:b/>
          <w:kern w:val="0"/>
          <w:sz w:val="24"/>
          <w:szCs w:val="24"/>
          <w:lang w:eastAsia="en-GB"/>
          <w14:ligatures w14:val="none"/>
        </w:rPr>
        <w:t xml:space="preserve"> </w:t>
      </w:r>
      <w:r w:rsidRPr="001723F5">
        <w:rPr>
          <w:rFonts w:ascii="Times New Roman" w:eastAsia="Times New Roman" w:hAnsi="Times New Roman" w:cs="Times New Roman"/>
          <w:kern w:val="0"/>
          <w:sz w:val="24"/>
          <w:szCs w:val="24"/>
          <w:lang w:eastAsia="en-GB"/>
          <w14:ligatures w14:val="none"/>
        </w:rPr>
        <w:t>lub Dysponenta Środków Pieniężnych bądź innych uprawnionych podmiotów;</w:t>
      </w:r>
    </w:p>
    <w:p w14:paraId="7907202C" w14:textId="77777777" w:rsidR="001723F5" w:rsidRPr="001723F5" w:rsidRDefault="001723F5" w:rsidP="001723F5">
      <w:pPr>
        <w:spacing w:after="0" w:line="240" w:lineRule="auto"/>
        <w:ind w:left="1134"/>
        <w:jc w:val="both"/>
        <w:rPr>
          <w:rFonts w:ascii="Times New Roman" w:eastAsia="Times New Roman" w:hAnsi="Times New Roman" w:cs="Times New Roman"/>
          <w:kern w:val="0"/>
          <w:sz w:val="24"/>
          <w:szCs w:val="24"/>
          <w:lang w:eastAsia="en-GB"/>
          <w14:ligatures w14:val="none"/>
        </w:rPr>
      </w:pPr>
    </w:p>
    <w:p w14:paraId="216A41C8"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złożył lub przedstawił </w:t>
      </w:r>
      <w:r w:rsidRPr="001723F5">
        <w:rPr>
          <w:rFonts w:ascii="Times New Roman" w:eastAsia="Yu Mincho" w:hAnsi="Times New Roman" w:cs="Times New Roman"/>
          <w:kern w:val="0"/>
          <w:sz w:val="24"/>
          <w:szCs w:val="24"/>
          <w:lang w:eastAsia="en-GB"/>
          <w14:ligatures w14:val="none"/>
        </w:rPr>
        <w:t>RFR</w:t>
      </w:r>
      <w:r w:rsidRPr="001723F5">
        <w:rPr>
          <w:rFonts w:ascii="Times New Roman" w:eastAsia="Times New Roman" w:hAnsi="Times New Roman" w:cs="Times New Roman"/>
          <w:kern w:val="0"/>
          <w:sz w:val="24"/>
          <w:szCs w:val="24"/>
          <w:lang w:eastAsia="en-GB"/>
          <w14:ligatures w14:val="none"/>
        </w:rPr>
        <w:t xml:space="preserve"> lub Dysponentowi Środków Pieniężnych w toku wykonywanych czynności związanych z zawarciem Umowy i jej realizacji nieprawdziwe, sfałszowane, podrobione, przerobione lub poświadczające nieprawdę albo niepełne dokumenty lub informacje;</w:t>
      </w:r>
    </w:p>
    <w:p w14:paraId="046A4AA2" w14:textId="77777777" w:rsidR="001723F5" w:rsidRPr="001723F5" w:rsidRDefault="001723F5" w:rsidP="001723F5">
      <w:pPr>
        <w:spacing w:after="0" w:line="240" w:lineRule="auto"/>
        <w:ind w:left="1134"/>
        <w:jc w:val="both"/>
        <w:rPr>
          <w:rFonts w:ascii="Times New Roman" w:eastAsia="Times New Roman" w:hAnsi="Times New Roman" w:cs="Times New Roman"/>
          <w:kern w:val="0"/>
          <w:sz w:val="24"/>
          <w:szCs w:val="24"/>
          <w:lang w:eastAsia="en-GB"/>
          <w14:ligatures w14:val="none"/>
        </w:rPr>
      </w:pPr>
    </w:p>
    <w:p w14:paraId="7CBDEC6F"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zawiesił realizację swych obowiązków wynikających z Umowy w rezultacie wystąpienia siły wyższej na okres przekraczający 3 miesiące, jeżeli przed upływem powyższego terminu działanie siły wyższej nie ustało;</w:t>
      </w:r>
    </w:p>
    <w:p w14:paraId="1D245863" w14:textId="77777777" w:rsidR="001723F5" w:rsidRPr="001723F5" w:rsidRDefault="001723F5" w:rsidP="001723F5">
      <w:pPr>
        <w:spacing w:after="0" w:line="240" w:lineRule="auto"/>
        <w:jc w:val="both"/>
        <w:rPr>
          <w:rFonts w:ascii="Times New Roman" w:eastAsia="Times New Roman" w:hAnsi="Times New Roman" w:cs="Times New Roman"/>
          <w:kern w:val="0"/>
          <w:sz w:val="24"/>
          <w:szCs w:val="24"/>
          <w:lang w:eastAsia="en-GB"/>
          <w14:ligatures w14:val="none"/>
        </w:rPr>
      </w:pPr>
    </w:p>
    <w:p w14:paraId="165F7D66" w14:textId="77777777" w:rsidR="001723F5" w:rsidRPr="001723F5" w:rsidRDefault="001723F5" w:rsidP="001723F5">
      <w:pPr>
        <w:numPr>
          <w:ilvl w:val="2"/>
          <w:numId w:val="51"/>
        </w:numPr>
        <w:spacing w:after="0" w:line="240" w:lineRule="auto"/>
        <w:jc w:val="both"/>
        <w:rPr>
          <w:rFonts w:ascii="Times New Roman" w:eastAsia="Times New Roman"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 xml:space="preserve">nie ustanowił któregokolwiek z zabezpieczeń, o których mowa w pkt. </w:t>
      </w:r>
      <w:r w:rsidRPr="001723F5">
        <w:rPr>
          <w:rFonts w:ascii="Times New Roman" w:eastAsia="Yu Mincho" w:hAnsi="Times New Roman" w:cs="Times New Roman"/>
          <w:kern w:val="0"/>
          <w:sz w:val="24"/>
          <w:szCs w:val="24"/>
          <w:lang w:eastAsia="en-GB"/>
          <w14:ligatures w14:val="none"/>
        </w:rPr>
        <w:t xml:space="preserve">6 </w:t>
      </w:r>
      <w:r w:rsidRPr="001723F5">
        <w:rPr>
          <w:rFonts w:ascii="Times New Roman" w:eastAsia="Times New Roman" w:hAnsi="Times New Roman" w:cs="Times New Roman"/>
          <w:kern w:val="0"/>
          <w:sz w:val="24"/>
          <w:szCs w:val="24"/>
          <w:lang w:eastAsia="en-GB"/>
          <w14:ligatures w14:val="none"/>
        </w:rPr>
        <w:t>Umowy;</w:t>
      </w:r>
    </w:p>
    <w:p w14:paraId="685A64B4" w14:textId="77777777" w:rsidR="001723F5" w:rsidRPr="001723F5" w:rsidRDefault="001723F5" w:rsidP="001723F5">
      <w:pPr>
        <w:tabs>
          <w:tab w:val="left" w:pos="1920"/>
        </w:tabs>
        <w:spacing w:after="0" w:line="240" w:lineRule="auto"/>
        <w:ind w:left="1120"/>
        <w:jc w:val="both"/>
        <w:rPr>
          <w:rFonts w:ascii="Times New Roman" w:eastAsia="Times New Roman" w:hAnsi="Times New Roman" w:cs="Times New Roman"/>
          <w:w w:val="95"/>
          <w:kern w:val="0"/>
          <w:sz w:val="24"/>
          <w:szCs w:val="24"/>
          <w:lang w:eastAsia="pl-PL"/>
          <w14:ligatures w14:val="none"/>
        </w:rPr>
      </w:pPr>
    </w:p>
    <w:p w14:paraId="6ED64580" w14:textId="77777777" w:rsidR="001723F5" w:rsidRPr="001723F5" w:rsidRDefault="001723F5" w:rsidP="001723F5">
      <w:pPr>
        <w:numPr>
          <w:ilvl w:val="2"/>
          <w:numId w:val="51"/>
        </w:numPr>
        <w:spacing w:after="0" w:line="240" w:lineRule="auto"/>
        <w:jc w:val="both"/>
        <w:rPr>
          <w:rFonts w:ascii="Times New Roman" w:eastAsia="Yu Mincho" w:hAnsi="Times New Roman" w:cs="Times New Roman"/>
          <w:kern w:val="0"/>
          <w:sz w:val="24"/>
          <w:szCs w:val="24"/>
          <w:lang w:eastAsia="en-GB"/>
          <w14:ligatures w14:val="none"/>
        </w:rPr>
      </w:pPr>
      <w:r w:rsidRPr="001723F5">
        <w:rPr>
          <w:rFonts w:ascii="Times New Roman" w:eastAsia="Times New Roman" w:hAnsi="Times New Roman" w:cs="Times New Roman"/>
          <w:kern w:val="0"/>
          <w:sz w:val="24"/>
          <w:szCs w:val="24"/>
          <w:lang w:eastAsia="en-GB"/>
          <w14:ligatures w14:val="none"/>
        </w:rPr>
        <w:t>w okresie obowiązywania Umowy doszło do cesji lub przeniesienia praw i obowiązków wynikających z Umowy przez Pośrednika Finansowego na rzecz osób trzecich.</w:t>
      </w:r>
    </w:p>
    <w:p w14:paraId="2D351FDC" w14:textId="77777777" w:rsidR="001723F5" w:rsidRPr="001723F5" w:rsidRDefault="001723F5" w:rsidP="001723F5">
      <w:pPr>
        <w:spacing w:after="0" w:line="240" w:lineRule="auto"/>
        <w:ind w:left="1120" w:right="20" w:hanging="565"/>
        <w:jc w:val="both"/>
        <w:rPr>
          <w:rFonts w:ascii="Times New Roman" w:eastAsia="Times New Roman" w:hAnsi="Times New Roman" w:cs="Times New Roman"/>
          <w:kern w:val="0"/>
          <w:sz w:val="24"/>
          <w:szCs w:val="24"/>
          <w:lang w:eastAsia="pl-PL"/>
          <w14:ligatures w14:val="none"/>
        </w:rPr>
      </w:pPr>
    </w:p>
    <w:p w14:paraId="6A14052C"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może zostać rozwiązana w wyniku zgodnej woli Stron w każdym czasie.</w:t>
      </w:r>
    </w:p>
    <w:p w14:paraId="1D17696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wypowiedzenia lub rozwiązania Umowy przez RFR bez wypowiedzenia, wydatki związane z rozwiązaniem Umowy poniesie Strona odpowiedzialna za naruszenie Umowy, będące podstawą takiego wypowiedzenia.</w:t>
      </w:r>
    </w:p>
    <w:p w14:paraId="2633C7B9"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Wydatki, o których mowa w pkt. 23.8 powyżej, obejmują wszelkie koszty ponoszone przez obie Strony Umowy pozostające w związku z rozwiązaniem Umowy.</w:t>
      </w:r>
    </w:p>
    <w:p w14:paraId="2B81D13C"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 przypadku wcześniejszego rozwiązania Umowy Pośrednik Finansowy zostanie zwolniony z obowiązku realizacji Operacji od daty skuteczności takiego rozwiązania, to jest od zakończenia okresu wypowiedzenia. Pośrednik Finansowy zwróci część kosztów realizacji Umowy odpowiadającą kwocie kosztów realizacji Umowy przypadających na okres po dacie rozwiązania Umowy, obliczonych na zasadzie pro rata nie później niż w dniu rozwiązania Umowy.</w:t>
      </w:r>
    </w:p>
    <w:p w14:paraId="2E44BA26"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 chwilą wygaśnięcia lub rozwiązania Umowy wszelkie środki (i) przekazane przez RFR na mocy Umowy, a niewykorzystane na realizację zobowiązań z niej wynikających, oraz (ii) wszelkie środki uzyskane przez Pośrednika Finansowego w związku z realizacją Umowy, które na mocy jej postanowień są należne Regionalnemu Funduszowi Rozwoju, a w szczególności środki uzyskane przez Pośrednika Finansowego w wykonaniu jego zobowiązania do dochodzenia roszczeń przeciwko Odbiorcom Ostatecznym, o których mowa w pkt. 17. Umowy, zostaną przez Pośrednika Finansowego bez wezwania zwrócone na Rachunek Bankowy RFR. Wszystkie inne aktywa z chwilą wygaśnięcia lub rozwiązania Umowy zostaną przekazane przez Pośrednika Finansowego do Regionalnego Funduszu Rozwoju.</w:t>
      </w:r>
    </w:p>
    <w:p w14:paraId="1DA604FF"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Niezależnie od pozostałych postanowień niniejszego punktu, w przypadku jeżeli wystąpienie nieprzewidzianej sytuacji wyjątkowej lub wystąpienie zdarzenia będącego poza kontrolą dowolnej ze Stron (innego niż spory z pracownikami, strajki lub trudności </w:t>
      </w:r>
      <w:r w:rsidRPr="001723F5">
        <w:rPr>
          <w:rFonts w:ascii="Times New Roman" w:eastAsia="Times New Roman" w:hAnsi="Times New Roman" w:cs="Times New Roman"/>
          <w:kern w:val="0"/>
          <w:sz w:val="24"/>
          <w:szCs w:val="24"/>
          <w:lang w:eastAsia="ar-SA"/>
          <w14:ligatures w14:val="none"/>
        </w:rPr>
        <w:lastRenderedPageBreak/>
        <w:t>finansowe i inne podobne zdarzenia), w tym (bez ograniczeń) odwołania lub zawieszenia Regionalnego Funduszu Rozwoju na mocy aktu Unii Europejskiej lub innego, uniemożliwiającego dowolnej ze Stron wykonywanie obowiązków wynikających z Umowy, nie było wynikiem błędu lub zaniedbania z ich strony, i okaże się nie do pokonania pomimo najwyższej staranności, Strona go doświadczająca niezwłocznie poinformuje drugą Stronę na piśmie, podając charakter, prawdopodobny czas trwania i przewidywane skutki. Po otrzymaniu zawiadomienia Strony niezwłocznie rozpoczną negocjacje i dołożą wszelkich starań, aby zminimalizować szkody spowodowane wystąpieniem takiego zdarzenia, przez co rozumie się, że żadna ze Stron nie zostanie uznana za naruszającą swoje obowiązki wynikające z Umowy, jeżeli nie może ich wykonać z powodu zdarzenia siły wyższej. Jeżeli Strony, działając w dobrej wierze, ustalą, że kontynuacja realizacji Umowy jest niemożliwa lub wyjątkowo uciążliwa w wyniku wystąpienia zdarzenia siły wyższej, Umowa zostanie rozwiązana.</w:t>
      </w:r>
    </w:p>
    <w:p w14:paraId="051A5F2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Niezależnie od przyczyny rozwiązania Umowy, Pośrednik Finansowy zobowiązany jest do przedstawienia końcowego Sprawozdania z Postępu, obejmującego między innymi zestawienie wszystkich kosztów realizacji Umowy w tym wydatków kwalifikowalnych oraz do archiwizowania dokumentacji związanej z jego realizacją. Dodatkowe wymagania dotyczące końcowego Sprawozdania z Postępu oraz wymagania dotyczące archiwizacji stopnia RFR może określić osobnym dokumentem w trakcie realizacji Umowy.</w:t>
      </w:r>
    </w:p>
    <w:p w14:paraId="5FC18E65"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Żadne z postanowień niniejszego punktu nie ogranicza uprawnień RFR do wypowiedzenia lub odstąpienia od Umowy w oparciu o przepisy powszechnie obowiązującego prawa, a w szczególności Kodeksu Cywilnego.</w:t>
      </w:r>
    </w:p>
    <w:p w14:paraId="1F80A51D"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35" w:name="_Toc481994965"/>
      <w:bookmarkStart w:id="336" w:name="_Toc483467609"/>
      <w:bookmarkStart w:id="337" w:name="_Toc213228037"/>
      <w:r w:rsidRPr="001723F5">
        <w:rPr>
          <w:rFonts w:ascii="Times New Roman" w:eastAsia="Times New Roman" w:hAnsi="Times New Roman" w:cs="Times New Roman"/>
          <w:b/>
          <w:bCs/>
          <w:kern w:val="0"/>
          <w:sz w:val="24"/>
          <w:szCs w:val="24"/>
          <w:lang w:eastAsia="pl-PL"/>
          <w14:ligatures w14:val="none"/>
        </w:rPr>
        <w:t>Zawiadomienia</w:t>
      </w:r>
      <w:bookmarkEnd w:id="335"/>
      <w:bookmarkEnd w:id="336"/>
      <w:bookmarkEnd w:id="337"/>
    </w:p>
    <w:p w14:paraId="254B1D02"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p w14:paraId="4DA4968A" w14:textId="77777777" w:rsidR="001723F5" w:rsidRPr="001723F5" w:rsidRDefault="001723F5" w:rsidP="001723F5">
      <w:pPr>
        <w:spacing w:after="240" w:line="240" w:lineRule="auto"/>
        <w:jc w:val="both"/>
        <w:rPr>
          <w:rFonts w:ascii="Times New Roman" w:eastAsia="Times New Roman" w:hAnsi="Times New Roman" w:cs="Times New Roman"/>
          <w:b/>
          <w:bCs/>
          <w:kern w:val="0"/>
          <w:sz w:val="24"/>
          <w:szCs w:val="24"/>
          <w:lang w:eastAsia="pl-PL"/>
          <w14:ligatures w14:val="none"/>
        </w:rPr>
      </w:pPr>
      <w:bookmarkStart w:id="338" w:name="_Toc493539425"/>
      <w:bookmarkStart w:id="339" w:name="_Toc493540601"/>
      <w:bookmarkStart w:id="340" w:name="_Toc493542594"/>
      <w:bookmarkStart w:id="341" w:name="_Toc500712123"/>
      <w:bookmarkStart w:id="342" w:name="_Toc500712596"/>
      <w:bookmarkStart w:id="343" w:name="_Toc520819096"/>
      <w:bookmarkStart w:id="344" w:name="_Toc483467610"/>
      <w:r w:rsidRPr="001723F5">
        <w:rPr>
          <w:rFonts w:ascii="Times New Roman" w:eastAsia="Times New Roman" w:hAnsi="Times New Roman" w:cs="Times New Roman"/>
          <w:kern w:val="0"/>
          <w:sz w:val="24"/>
          <w:szCs w:val="24"/>
          <w:lang w:eastAsia="ar-SA"/>
          <w14:ligatures w14:val="none"/>
        </w:rPr>
        <w:t>Wszelkie</w:t>
      </w:r>
      <w:r w:rsidRPr="001723F5">
        <w:rPr>
          <w:rFonts w:ascii="Times New Roman" w:eastAsia="Times New Roman" w:hAnsi="Times New Roman" w:cs="Times New Roman"/>
          <w:kern w:val="0"/>
          <w:sz w:val="24"/>
          <w:szCs w:val="24"/>
          <w:lang w:eastAsia="pl-PL"/>
          <w14:ligatures w14:val="none"/>
        </w:rPr>
        <w:t xml:space="preserve"> powiadomienia oraz inne formy komunikacji związane z Umową wymagają formy pisemnej oraz muszą być podpisane przez lub w imieniu Strony dokonującej powiadomienia oraz muszą być dostarczane na adres podany w komparycji Umowy lub inny adres wskazany na piśmie przez adresata</w:t>
      </w:r>
      <w:bookmarkEnd w:id="338"/>
      <w:bookmarkEnd w:id="339"/>
      <w:bookmarkEnd w:id="340"/>
      <w:bookmarkEnd w:id="341"/>
      <w:bookmarkEnd w:id="342"/>
      <w:bookmarkEnd w:id="343"/>
      <w:bookmarkEnd w:id="344"/>
      <w:r w:rsidRPr="001723F5">
        <w:rPr>
          <w:rFonts w:ascii="Times New Roman" w:eastAsia="Times New Roman" w:hAnsi="Times New Roman" w:cs="Times New Roman"/>
          <w:kern w:val="0"/>
          <w:sz w:val="24"/>
          <w:szCs w:val="24"/>
          <w:lang w:eastAsia="pl-PL"/>
          <w14:ligatures w14:val="none"/>
        </w:rPr>
        <w:t>, chyba że co innego wynika ze szczególnych postanowień Umowy lub załączników do Umowy.</w:t>
      </w:r>
    </w:p>
    <w:p w14:paraId="3E300A8B"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45" w:name="_Toc481994966"/>
      <w:bookmarkStart w:id="346" w:name="_Toc483467611"/>
      <w:bookmarkStart w:id="347" w:name="_Toc213228038"/>
      <w:r w:rsidRPr="001723F5">
        <w:rPr>
          <w:rFonts w:ascii="Times New Roman" w:eastAsia="Times New Roman" w:hAnsi="Times New Roman" w:cs="Times New Roman"/>
          <w:b/>
          <w:bCs/>
          <w:kern w:val="0"/>
          <w:sz w:val="24"/>
          <w:szCs w:val="24"/>
          <w:lang w:eastAsia="pl-PL"/>
          <w14:ligatures w14:val="none"/>
        </w:rPr>
        <w:t>Zmiany Umowy</w:t>
      </w:r>
      <w:bookmarkEnd w:id="345"/>
      <w:bookmarkEnd w:id="346"/>
      <w:bookmarkEnd w:id="347"/>
    </w:p>
    <w:p w14:paraId="54114B3D"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p>
    <w:p w14:paraId="36804DB6"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RFR przewiduje możliwość dokonania zmian postanowień Umowy w przypadku wystąpienia co najmniej jednej z okoliczności wymienionych poniżej:</w:t>
      </w:r>
    </w:p>
    <w:p w14:paraId="7331FDD4"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 zasad dokonywania realizacji Operacji, która nie spowoduje zwiększenia kosztów realizacji Operacji, które obciążałyby RFR;</w:t>
      </w:r>
    </w:p>
    <w:p w14:paraId="5FE3AF7D"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w:t>
      </w:r>
      <w:r w:rsidRPr="001723F5">
        <w:rPr>
          <w:rFonts w:ascii="Times New Roman" w:eastAsia="Times New Roman" w:hAnsi="Times New Roman" w:cs="Times New Roman"/>
          <w:b/>
          <w:bCs/>
          <w:kern w:val="0"/>
          <w:sz w:val="24"/>
          <w:szCs w:val="24"/>
          <w14:ligatures w14:val="none"/>
        </w:rPr>
        <w:t xml:space="preserve"> </w:t>
      </w:r>
      <w:r w:rsidRPr="001723F5">
        <w:rPr>
          <w:rFonts w:ascii="Times New Roman" w:eastAsia="Times New Roman" w:hAnsi="Times New Roman" w:cs="Times New Roman"/>
          <w:kern w:val="0"/>
          <w:sz w:val="24"/>
          <w:szCs w:val="24"/>
          <w:lang w:eastAsia="ar-SA"/>
          <w14:ligatures w14:val="none"/>
        </w:rPr>
        <w:t>treści dokumentów przedstawianych wzajemnie przez Strony w trakcie realizacji Umowy lub sposobu informowania o realizacji Umowy. Zmiana ta nie może spowodować braku informacji niezbędnych RFR do prawidłowej realizacji Umowy Powierzenia lub Umowy;</w:t>
      </w:r>
    </w:p>
    <w:p w14:paraId="3CD049D1"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 sposobu rozliczania Umowy na skutek zmian Umowy Powierzenia, zmiany Strategii Inwestycyjnej Regionalnego Funduszu Rozwoju przez Dysponenta Środków Pieniężnych lub RFR;</w:t>
      </w:r>
    </w:p>
    <w:p w14:paraId="1DACB6FC"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zmiana sposobów i terminów dokonywania płatności Reporęczenia, pod warunkiem, że zmiana ta nie spowoduje konieczności zapłaty odsetek;</w:t>
      </w:r>
    </w:p>
    <w:p w14:paraId="05F4B625"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zmiana przepisów prawa krajowego lub unijnego mająca wpływ na realizację Umowy;</w:t>
      </w:r>
    </w:p>
    <w:p w14:paraId="17FC5FB1" w14:textId="77777777" w:rsidR="001723F5" w:rsidRPr="001723F5" w:rsidRDefault="001723F5" w:rsidP="001723F5">
      <w:pPr>
        <w:numPr>
          <w:ilvl w:val="0"/>
          <w:numId w:val="52"/>
        </w:numPr>
        <w:spacing w:after="240" w:line="240" w:lineRule="auto"/>
        <w:ind w:left="1134" w:hanging="567"/>
        <w:jc w:val="both"/>
        <w:rPr>
          <w:rFonts w:ascii="Times New Roman" w:eastAsia="Times New Roman" w:hAnsi="Times New Roman" w:cs="Times New Roman"/>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inna niż opisana w lit. (c) powyżej zmiana Strategii Inwestycyjnej Regionalnego Funduszu Rozwoju wpływająca na realizację Umowy.</w:t>
      </w:r>
    </w:p>
    <w:p w14:paraId="47EFD04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Wniosek Pośrednika Finansowego o zmianę treści Umowy winien być zgłoszony RFR, w terminie 7 dni od momentu wystąpienia przesłanek, określonych w pkt</w:t>
      </w:r>
      <w:r w:rsidRPr="001723F5">
        <w:rPr>
          <w:rFonts w:ascii="Times New Roman" w:eastAsia="Times New Roman" w:hAnsi="Times New Roman" w:cs="Times New Roman"/>
          <w:kern w:val="0"/>
          <w:sz w:val="24"/>
          <w:szCs w:val="24"/>
          <w:highlight w:val="red"/>
          <w:lang w:eastAsia="ar-SA"/>
          <w14:ligatures w14:val="none"/>
        </w:rPr>
        <w:t>. 26.1.</w:t>
      </w:r>
    </w:p>
    <w:p w14:paraId="56154E57"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Wszelkie zmiany treści Umowy wymagają formy pisemnej lub elektronicznej, opatrzonej przez obie Strony bezpiecznym podpisem elektronicznym weryfikowanym przy pomocy ważnego kwalifikowanego certyfikatu pod rygorem nieważności.</w:t>
      </w:r>
    </w:p>
    <w:p w14:paraId="0A6B3BB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Zmiany danych adresowych wymagają pisemnego zawiadomienia drugiej Strony, ale nie powodują konieczności zmiany Umowy.</w:t>
      </w:r>
    </w:p>
    <w:p w14:paraId="4EDDD835"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48" w:name="_Toc481994969"/>
      <w:bookmarkStart w:id="349" w:name="_Toc483467616"/>
      <w:bookmarkStart w:id="350" w:name="_Toc213228039"/>
      <w:r w:rsidRPr="001723F5">
        <w:rPr>
          <w:rFonts w:ascii="Times New Roman" w:eastAsia="Times New Roman" w:hAnsi="Times New Roman" w:cs="Times New Roman"/>
          <w:b/>
          <w:bCs/>
          <w:kern w:val="0"/>
          <w:sz w:val="24"/>
          <w:szCs w:val="24"/>
          <w:lang w:eastAsia="pl-PL"/>
          <w14:ligatures w14:val="none"/>
        </w:rPr>
        <w:t>Zmiany Stron</w:t>
      </w:r>
      <w:bookmarkEnd w:id="348"/>
      <w:bookmarkEnd w:id="349"/>
      <w:bookmarkEnd w:id="350"/>
    </w:p>
    <w:p w14:paraId="2FBC3A1A"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bCs/>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Pośrednik Finansowy nie ma prawa do scedowania lub przeniesienia swoich praw i obowiązków wynikających z Umowy na podmiot trzeci bez uprzedniej pisemnej zgody RFR.</w:t>
      </w:r>
    </w:p>
    <w:p w14:paraId="630DD0E8"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bCs/>
          <w:kern w:val="0"/>
          <w:lang w:eastAsia="ar-SA"/>
          <w14:ligatures w14:val="none"/>
        </w:rPr>
      </w:pPr>
      <w:r w:rsidRPr="001723F5">
        <w:rPr>
          <w:rFonts w:ascii="Times New Roman" w:eastAsia="Times New Roman" w:hAnsi="Times New Roman" w:cs="Times New Roman"/>
          <w:kern w:val="0"/>
          <w:sz w:val="24"/>
          <w:szCs w:val="24"/>
          <w:lang w:eastAsia="ar-SA"/>
          <w14:ligatures w14:val="none"/>
        </w:rPr>
        <w:t>RFR ma prawo scedować lub przenieść prawa i obowiązki wynikające z Umowy na podmiot trzeci, w szczególności na Dysponenta Środków Pieniężnych lub podmiot przez niego wskazany.</w:t>
      </w:r>
    </w:p>
    <w:p w14:paraId="24144FD7"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bCs/>
          <w:kern w:val="0"/>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W przypadku wygaśnięcia lub rozwiązania Umowy Powierzenia wszelkie prawa obowiązki RFR wynikające z Umowy przechodzą na Dysponenta Środków Pieniężnych lub na podmiot przez niego wskazany, na co Pośrednik Finansowy wyraża zgodę. </w:t>
      </w:r>
    </w:p>
    <w:p w14:paraId="3A47B2BD"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51" w:name="_Toc481994970"/>
      <w:bookmarkStart w:id="352" w:name="_Toc483467617"/>
      <w:bookmarkStart w:id="353" w:name="_Toc213228040"/>
      <w:r w:rsidRPr="001723F5">
        <w:rPr>
          <w:rFonts w:ascii="Times New Roman" w:eastAsia="Times New Roman" w:hAnsi="Times New Roman" w:cs="Times New Roman"/>
          <w:b/>
          <w:bCs/>
          <w:kern w:val="0"/>
          <w:sz w:val="24"/>
          <w:szCs w:val="24"/>
          <w:lang w:eastAsia="pl-PL"/>
          <w14:ligatures w14:val="none"/>
        </w:rPr>
        <w:t>Prawo właściwe i rozstrzyganie sporów</w:t>
      </w:r>
      <w:bookmarkEnd w:id="351"/>
      <w:bookmarkEnd w:id="352"/>
      <w:bookmarkEnd w:id="353"/>
    </w:p>
    <w:p w14:paraId="6BA0C902" w14:textId="77777777" w:rsidR="001723F5" w:rsidRPr="001723F5" w:rsidRDefault="001723F5" w:rsidP="001723F5">
      <w:pPr>
        <w:numPr>
          <w:ilvl w:val="1"/>
          <w:numId w:val="46"/>
        </w:numPr>
        <w:spacing w:after="240" w:line="240" w:lineRule="auto"/>
        <w:ind w:hanging="846"/>
        <w:jc w:val="both"/>
        <w:rPr>
          <w:rFonts w:ascii="Times New Roman" w:eastAsia="Times New Roman" w:hAnsi="Times New Roman" w:cs="Times New Roman"/>
          <w:b/>
          <w:kern w:val="0"/>
          <w:sz w:val="24"/>
          <w:szCs w:val="24"/>
          <w:lang w:eastAsia="ar-SA"/>
          <w14:ligatures w14:val="none"/>
        </w:rPr>
      </w:pPr>
      <w:r w:rsidRPr="001723F5">
        <w:rPr>
          <w:rFonts w:ascii="Times New Roman" w:eastAsia="Times New Roman" w:hAnsi="Times New Roman" w:cs="Times New Roman"/>
          <w:kern w:val="0"/>
          <w:sz w:val="24"/>
          <w:szCs w:val="24"/>
          <w:lang w:eastAsia="ar-SA"/>
          <w14:ligatures w14:val="none"/>
        </w:rPr>
        <w:t>Umowa podlega prawu polskiemu.</w:t>
      </w:r>
    </w:p>
    <w:p w14:paraId="124C557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kern w:val="0"/>
          <w:lang w:eastAsia="ar-SA"/>
          <w14:ligatures w14:val="none"/>
        </w:rPr>
      </w:pPr>
      <w:r w:rsidRPr="001723F5">
        <w:rPr>
          <w:rFonts w:ascii="Times New Roman" w:eastAsia="Times New Roman" w:hAnsi="Times New Roman" w:cs="Times New Roman"/>
          <w:kern w:val="0"/>
          <w:sz w:val="24"/>
          <w:szCs w:val="24"/>
          <w:lang w:eastAsia="ar-SA"/>
          <w14:ligatures w14:val="none"/>
        </w:rPr>
        <w:t>W sprawach nieuregulowanych Umową zastosowanie znajdą odpowiednie przepisy prawa krajowego lub prawa unijnego.</w:t>
      </w:r>
    </w:p>
    <w:p w14:paraId="15770335"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bCs/>
          <w:kern w:val="0"/>
          <w:lang w:eastAsia="ar-SA"/>
          <w14:ligatures w14:val="none"/>
        </w:rPr>
      </w:pPr>
      <w:r w:rsidRPr="001723F5">
        <w:rPr>
          <w:rFonts w:ascii="Times New Roman" w:eastAsia="Times New Roman" w:hAnsi="Times New Roman" w:cs="Times New Roman"/>
          <w:kern w:val="0"/>
          <w:sz w:val="24"/>
          <w:szCs w:val="24"/>
          <w:lang w:eastAsia="ar-SA"/>
          <w14:ligatures w14:val="none"/>
        </w:rPr>
        <w:t>Wszelkie spory związane z realizacją Umowy Strony będą starały się rozstrzygnąć polubownie.</w:t>
      </w:r>
      <w:bookmarkStart w:id="354" w:name="page24"/>
      <w:bookmarkEnd w:id="354"/>
    </w:p>
    <w:p w14:paraId="11C2C759"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b/>
          <w:kern w:val="0"/>
          <w:lang w:eastAsia="ar-SA"/>
          <w14:ligatures w14:val="none"/>
        </w:rPr>
      </w:pPr>
      <w:r w:rsidRPr="001723F5">
        <w:rPr>
          <w:rFonts w:ascii="Times New Roman" w:eastAsia="Times New Roman" w:hAnsi="Times New Roman" w:cs="Times New Roman"/>
          <w:kern w:val="0"/>
          <w:sz w:val="24"/>
          <w:szCs w:val="24"/>
          <w:lang w:eastAsia="ar-SA"/>
          <w14:ligatures w14:val="none"/>
        </w:rPr>
        <w:t>W przypadku braku polubownego rozstrzygnięcia sporu, spór będzie podlegał rozstrzygnięciu przez sąd powszechny właściwy miejscowo dla siedziby RFR.</w:t>
      </w:r>
    </w:p>
    <w:p w14:paraId="7866528F" w14:textId="77777777" w:rsidR="001723F5" w:rsidRPr="001723F5" w:rsidRDefault="001723F5" w:rsidP="001723F5">
      <w:pPr>
        <w:keepNext/>
        <w:numPr>
          <w:ilvl w:val="0"/>
          <w:numId w:val="46"/>
        </w:numPr>
        <w:tabs>
          <w:tab w:val="left" w:pos="851"/>
        </w:tabs>
        <w:spacing w:after="120" w:line="240" w:lineRule="auto"/>
        <w:jc w:val="both"/>
        <w:outlineLvl w:val="0"/>
        <w:rPr>
          <w:rFonts w:ascii="Times New Roman" w:eastAsia="Times New Roman" w:hAnsi="Times New Roman" w:cs="Times New Roman"/>
          <w:b/>
          <w:bCs/>
          <w:kern w:val="0"/>
          <w:sz w:val="24"/>
          <w:szCs w:val="24"/>
          <w:lang w:eastAsia="pl-PL"/>
          <w14:ligatures w14:val="none"/>
        </w:rPr>
      </w:pPr>
      <w:bookmarkStart w:id="355" w:name="_Toc481994971"/>
      <w:bookmarkStart w:id="356" w:name="_Toc483467618"/>
      <w:bookmarkStart w:id="357" w:name="_Toc213228041"/>
      <w:r w:rsidRPr="001723F5">
        <w:rPr>
          <w:rFonts w:ascii="Times New Roman" w:eastAsia="Times New Roman" w:hAnsi="Times New Roman" w:cs="Times New Roman"/>
          <w:b/>
          <w:bCs/>
          <w:kern w:val="0"/>
          <w:sz w:val="24"/>
          <w:szCs w:val="24"/>
          <w:lang w:eastAsia="pl-PL"/>
          <w14:ligatures w14:val="none"/>
        </w:rPr>
        <w:t>Postanowienia końcowe</w:t>
      </w:r>
      <w:bookmarkEnd w:id="355"/>
      <w:bookmarkEnd w:id="356"/>
      <w:bookmarkEnd w:id="357"/>
    </w:p>
    <w:p w14:paraId="087A1EC1"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FFA8DAE"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A1A358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A8597A0"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216A573"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29D5FBD4"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112ABFB2"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008D4AD"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DD3AF7C"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1D00228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293A7AC1"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383F76F"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38B83571"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0DE6FAE8"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71345B5D"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00A1EAC3"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5EB7E493"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4FC8BBE9"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62DDBD26"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6FAE3D08" w14:textId="77777777" w:rsidR="001723F5" w:rsidRPr="001723F5" w:rsidRDefault="001723F5" w:rsidP="001723F5">
      <w:pPr>
        <w:numPr>
          <w:ilvl w:val="0"/>
          <w:numId w:val="2"/>
        </w:numPr>
        <w:spacing w:after="0" w:line="240" w:lineRule="auto"/>
        <w:rPr>
          <w:rFonts w:ascii="Times New Roman" w:eastAsia="Times New Roman" w:hAnsi="Times New Roman" w:cs="Times New Roman"/>
          <w:vanish/>
          <w:kern w:val="0"/>
          <w:sz w:val="24"/>
          <w:szCs w:val="24"/>
          <w:lang w:eastAsia="ar-SA"/>
          <w14:ligatures w14:val="none"/>
        </w:rPr>
      </w:pPr>
    </w:p>
    <w:p w14:paraId="0A686122"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MS Mincho" w:hAnsi="Times New Roman" w:cs="Times New Roman"/>
          <w:kern w:val="0"/>
          <w:sz w:val="24"/>
          <w:szCs w:val="24"/>
          <w:lang w:eastAsia="ar-SA"/>
          <w14:ligatures w14:val="none"/>
        </w:rPr>
        <w:t xml:space="preserve">Umowa została sporządzona w formie elektronicznej, opatrzonej przez obie Strony </w:t>
      </w:r>
      <w:r w:rsidRPr="001723F5">
        <w:rPr>
          <w:rFonts w:ascii="Times New Roman" w:eastAsia="Times New Roman" w:hAnsi="Times New Roman" w:cs="Times New Roman"/>
          <w:kern w:val="0"/>
          <w:sz w:val="24"/>
          <w:szCs w:val="24"/>
          <w:lang w:eastAsia="ar-SA"/>
          <w14:ligatures w14:val="none"/>
        </w:rPr>
        <w:t>bezpiecznym</w:t>
      </w:r>
      <w:r w:rsidRPr="001723F5">
        <w:rPr>
          <w:rFonts w:ascii="Times New Roman" w:eastAsia="MS Mincho" w:hAnsi="Times New Roman" w:cs="Times New Roman"/>
          <w:kern w:val="0"/>
          <w:sz w:val="24"/>
          <w:szCs w:val="24"/>
          <w:lang w:eastAsia="ar-SA"/>
          <w14:ligatures w14:val="none"/>
        </w:rPr>
        <w:t xml:space="preserve"> podpisem elektronicznym weryfikowanym przy pomocy ważnego kwalifikowanego certyfikatu. </w:t>
      </w:r>
    </w:p>
    <w:p w14:paraId="6163075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Times New Roman" w:hAnsi="Times New Roman" w:cs="Times New Roman"/>
          <w:kern w:val="0"/>
          <w:sz w:val="24"/>
          <w:szCs w:val="24"/>
          <w:lang w:eastAsia="ar-SA"/>
          <w14:ligatures w14:val="none"/>
        </w:rPr>
        <w:t>Umowa wchodzi w życie z dniem podpisania przez ostatnią ze Stron.</w:t>
      </w:r>
    </w:p>
    <w:p w14:paraId="2F1D0146"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Times New Roman" w:hAnsi="Times New Roman" w:cs="Times New Roman"/>
          <w:kern w:val="0"/>
          <w:sz w:val="24"/>
          <w:szCs w:val="24"/>
          <w:lang w:eastAsia="ar-SA"/>
          <w14:ligatures w14:val="none"/>
        </w:rPr>
        <w:lastRenderedPageBreak/>
        <w:t xml:space="preserve">O ile nie określono inaczej, każda ze Stron ponosi wszelkie własne opłaty i wydatki związane z przygotowaniem, wykonaniem, wdrożeniem i rozwiązaniem niniejszej Umowy lub dokumentacji z nią związanej. </w:t>
      </w:r>
    </w:p>
    <w:p w14:paraId="06C6B984" w14:textId="77777777" w:rsidR="001723F5" w:rsidRPr="001723F5" w:rsidRDefault="001723F5" w:rsidP="001723F5">
      <w:pPr>
        <w:numPr>
          <w:ilvl w:val="1"/>
          <w:numId w:val="46"/>
        </w:numPr>
        <w:spacing w:after="240" w:line="240" w:lineRule="auto"/>
        <w:ind w:hanging="846"/>
        <w:jc w:val="both"/>
        <w:rPr>
          <w:rFonts w:ascii="Calibri" w:eastAsia="Times New Roman" w:hAnsi="Calibri" w:cs="Calibri"/>
          <w:kern w:val="0"/>
          <w:lang w:eastAsia="ar-SA"/>
          <w14:ligatures w14:val="none"/>
        </w:rPr>
      </w:pPr>
      <w:r w:rsidRPr="001723F5">
        <w:rPr>
          <w:rFonts w:ascii="Times New Roman" w:eastAsia="Times New Roman" w:hAnsi="Times New Roman" w:cs="Times New Roman"/>
          <w:kern w:val="0"/>
          <w:sz w:val="24"/>
          <w:szCs w:val="24"/>
          <w:lang w:eastAsia="ar-SA"/>
          <w14:ligatures w14:val="none"/>
        </w:rPr>
        <w:t xml:space="preserve">Jeżeli w dowolnym momencie którekolwiek z postanowień Umowy stanie się nieważne, nieskuteczne lub niewykonalne na podstawie jakiegokolwiek prawa lub przepisu, nie wpływa to w żaden sposób na ważność i skuteczność pozostałych postanowień Umowy. </w:t>
      </w:r>
    </w:p>
    <w:p w14:paraId="10C7C3B0" w14:textId="77777777" w:rsidR="001723F5" w:rsidRPr="001723F5" w:rsidRDefault="001723F5" w:rsidP="001723F5">
      <w:pPr>
        <w:spacing w:after="0" w:line="240" w:lineRule="auto"/>
        <w:ind w:right="19"/>
        <w:rPr>
          <w:rFonts w:ascii="Times New Roman" w:eastAsia="Times New Roman" w:hAnsi="Times New Roman" w:cs="Times New Roman"/>
          <w:b/>
          <w:bCs/>
          <w:kern w:val="0"/>
          <w:sz w:val="24"/>
          <w:szCs w:val="24"/>
          <w:lang w:eastAsia="pl-PL"/>
          <w14:ligatures w14:val="none"/>
        </w:rPr>
      </w:pPr>
      <w:bookmarkStart w:id="358" w:name="_Toc493539445"/>
      <w:bookmarkStart w:id="359" w:name="_Toc493540620"/>
      <w:bookmarkStart w:id="360" w:name="_Toc493542613"/>
      <w:bookmarkStart w:id="361" w:name="_Toc500712141"/>
      <w:bookmarkStart w:id="362" w:name="_Toc520819116"/>
      <w:bookmarkStart w:id="363" w:name="_Toc481994989"/>
      <w:bookmarkStart w:id="364" w:name="_Toc483467636"/>
    </w:p>
    <w:p w14:paraId="5AAAFC65" w14:textId="77777777" w:rsidR="001723F5" w:rsidRPr="001723F5" w:rsidRDefault="001723F5" w:rsidP="001723F5">
      <w:pPr>
        <w:spacing w:after="0" w:line="240" w:lineRule="auto"/>
        <w:rPr>
          <w:rFonts w:ascii="Times New Roman" w:eastAsia="Times New Roman" w:hAnsi="Times New Roman" w:cs="Times New Roman"/>
          <w:b/>
          <w:bCs/>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br w:type="page"/>
      </w:r>
    </w:p>
    <w:p w14:paraId="6CA19724" w14:textId="77777777" w:rsidR="001723F5" w:rsidRPr="001723F5" w:rsidRDefault="001723F5" w:rsidP="001723F5">
      <w:pPr>
        <w:spacing w:after="0" w:line="240" w:lineRule="auto"/>
        <w:ind w:right="19"/>
        <w:rPr>
          <w:rFonts w:ascii="Times New Roman" w:eastAsia="Times New Roman" w:hAnsi="Times New Roman" w:cs="Times New Roman"/>
          <w:kern w:val="0"/>
          <w:sz w:val="24"/>
          <w:szCs w:val="24"/>
          <w:lang w:eastAsia="pl-PL"/>
          <w14:ligatures w14:val="none"/>
        </w:rPr>
      </w:pPr>
      <w:r w:rsidRPr="001723F5">
        <w:rPr>
          <w:rFonts w:ascii="Times New Roman" w:eastAsia="Times New Roman" w:hAnsi="Times New Roman" w:cs="Times New Roman"/>
          <w:b/>
          <w:bCs/>
          <w:kern w:val="0"/>
          <w:sz w:val="24"/>
          <w:szCs w:val="24"/>
          <w:lang w:eastAsia="pl-PL"/>
          <w14:ligatures w14:val="none"/>
        </w:rPr>
        <w:lastRenderedPageBreak/>
        <w:t>PODPISY STRON</w:t>
      </w:r>
      <w:bookmarkEnd w:id="358"/>
      <w:bookmarkEnd w:id="359"/>
      <w:bookmarkEnd w:id="360"/>
      <w:bookmarkEnd w:id="361"/>
      <w:bookmarkEnd w:id="362"/>
      <w:bookmarkEnd w:id="363"/>
      <w:bookmarkEnd w:id="364"/>
    </w:p>
    <w:p w14:paraId="0E3021DD"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tbl>
      <w:tblPr>
        <w:tblW w:w="9314" w:type="dxa"/>
        <w:tblInd w:w="-72" w:type="dxa"/>
        <w:tblLayout w:type="fixed"/>
        <w:tblLook w:val="0000" w:firstRow="0" w:lastRow="0" w:firstColumn="0" w:lastColumn="0" w:noHBand="0" w:noVBand="0"/>
      </w:tblPr>
      <w:tblGrid>
        <w:gridCol w:w="4858"/>
        <w:gridCol w:w="4456"/>
      </w:tblGrid>
      <w:tr w:rsidR="001723F5" w:rsidRPr="001723F5" w14:paraId="5DEDF493" w14:textId="77777777" w:rsidTr="004D426D">
        <w:tc>
          <w:tcPr>
            <w:tcW w:w="4858" w:type="dxa"/>
          </w:tcPr>
          <w:p w14:paraId="678FD068" w14:textId="77777777" w:rsidR="001723F5" w:rsidRPr="001723F5" w:rsidRDefault="001723F5" w:rsidP="001723F5">
            <w:pPr>
              <w:keepLines/>
              <w:spacing w:after="0" w:line="240" w:lineRule="auto"/>
              <w:rPr>
                <w:rFonts w:ascii="Times New Roman" w:eastAsia="Times New Roman" w:hAnsi="Times New Roman" w:cs="Times New Roman"/>
                <w:kern w:val="0"/>
                <w:sz w:val="24"/>
                <w:szCs w:val="24"/>
                <w:lang w:eastAsia="pl-PL"/>
                <w14:ligatures w14:val="none"/>
              </w:rPr>
            </w:pPr>
            <w:bookmarkStart w:id="365" w:name="_Toc493539446"/>
            <w:bookmarkStart w:id="366" w:name="_Toc493540621"/>
            <w:bookmarkStart w:id="367" w:name="_Toc493542614"/>
            <w:bookmarkStart w:id="368" w:name="_Toc500712142"/>
            <w:bookmarkStart w:id="369" w:name="_Toc500712620"/>
            <w:bookmarkStart w:id="370" w:name="_Toc520819117"/>
            <w:bookmarkStart w:id="371" w:name="_Toc481994990"/>
            <w:bookmarkStart w:id="372" w:name="_Toc483467637"/>
            <w:r w:rsidRPr="001723F5">
              <w:rPr>
                <w:rFonts w:ascii="Times New Roman" w:eastAsia="Times New Roman" w:hAnsi="Times New Roman" w:cs="Times New Roman"/>
                <w:b/>
                <w:kern w:val="0"/>
                <w:sz w:val="24"/>
                <w:szCs w:val="24"/>
                <w:lang w:eastAsia="pl-PL"/>
                <w14:ligatures w14:val="none"/>
              </w:rPr>
              <w:t>Regionalny Fundusz Rozwoju (RFR)</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Times New Roman" w:hAnsi="Times New Roman" w:cs="Times New Roman"/>
                <w:kern w:val="0"/>
                <w:sz w:val="24"/>
                <w:szCs w:val="24"/>
                <w:lang w:eastAsia="pl-PL"/>
                <w14:ligatures w14:val="none"/>
              </w:rPr>
              <w:t>w imieniu i na rzecz</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MS Gothic" w:hAnsi="Times New Roman" w:cs="Times New Roman"/>
                <w:b/>
                <w:kern w:val="0"/>
                <w:sz w:val="24"/>
                <w:szCs w:val="24"/>
                <w:lang w:eastAsia="pl-PL"/>
                <w14:ligatures w14:val="none"/>
              </w:rPr>
              <w:t>AGENCJA ROZWOJU MAZOWSZA S.A.</w:t>
            </w:r>
            <w:bookmarkEnd w:id="365"/>
            <w:bookmarkEnd w:id="366"/>
            <w:bookmarkEnd w:id="367"/>
            <w:bookmarkEnd w:id="368"/>
            <w:bookmarkEnd w:id="369"/>
            <w:bookmarkEnd w:id="370"/>
            <w:bookmarkEnd w:id="371"/>
            <w:bookmarkEnd w:id="372"/>
          </w:p>
        </w:tc>
        <w:tc>
          <w:tcPr>
            <w:tcW w:w="4456" w:type="dxa"/>
            <w:tcBorders>
              <w:left w:val="nil"/>
            </w:tcBorders>
          </w:tcPr>
          <w:p w14:paraId="133B1DAB" w14:textId="77777777" w:rsidR="001723F5" w:rsidRPr="001723F5" w:rsidRDefault="001723F5" w:rsidP="001723F5">
            <w:pPr>
              <w:spacing w:after="0" w:line="240" w:lineRule="auto"/>
              <w:rPr>
                <w:rFonts w:ascii="Times New Roman" w:eastAsia="Times New Roman" w:hAnsi="Times New Roman" w:cs="Times New Roman"/>
                <w:b/>
                <w:kern w:val="0"/>
                <w:sz w:val="24"/>
                <w:szCs w:val="24"/>
                <w:lang w:eastAsia="pl-PL"/>
                <w14:ligatures w14:val="none"/>
              </w:rPr>
            </w:pPr>
          </w:p>
        </w:tc>
      </w:tr>
      <w:tr w:rsidR="001723F5" w:rsidRPr="001723F5" w14:paraId="1DA9537A" w14:textId="77777777" w:rsidTr="004D426D">
        <w:tc>
          <w:tcPr>
            <w:tcW w:w="4858" w:type="dxa"/>
          </w:tcPr>
          <w:p w14:paraId="0CCC81DF"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tc>
        <w:tc>
          <w:tcPr>
            <w:tcW w:w="4456" w:type="dxa"/>
            <w:tcBorders>
              <w:left w:val="nil"/>
            </w:tcBorders>
          </w:tcPr>
          <w:p w14:paraId="1C9F1304"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p>
        </w:tc>
      </w:tr>
      <w:tr w:rsidR="001723F5" w:rsidRPr="001723F5" w14:paraId="7CB7149C" w14:textId="77777777" w:rsidTr="004D426D">
        <w:tc>
          <w:tcPr>
            <w:tcW w:w="4858" w:type="dxa"/>
          </w:tcPr>
          <w:p w14:paraId="03F42CB1"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373" w:name="_Toc493539447"/>
            <w:bookmarkStart w:id="374" w:name="_Toc493540622"/>
            <w:bookmarkStart w:id="375" w:name="_Toc493542615"/>
            <w:bookmarkStart w:id="376" w:name="_Toc500712143"/>
            <w:bookmarkStart w:id="377" w:name="_Toc500712621"/>
            <w:bookmarkStart w:id="378" w:name="_Toc520819118"/>
            <w:bookmarkStart w:id="379" w:name="_Toc481994991"/>
            <w:bookmarkStart w:id="380" w:name="_Toc483467638"/>
            <w:r w:rsidRPr="001723F5">
              <w:rPr>
                <w:rFonts w:ascii="Times New Roman" w:eastAsia="Times New Roman" w:hAnsi="Times New Roman" w:cs="Times New Roman"/>
                <w:kern w:val="0"/>
                <w:sz w:val="24"/>
                <w:szCs w:val="24"/>
                <w:lang w:eastAsia="pl-PL"/>
                <w14:ligatures w14:val="none"/>
              </w:rPr>
              <w:t>_____________________________</w:t>
            </w:r>
            <w:bookmarkEnd w:id="373"/>
            <w:bookmarkEnd w:id="374"/>
            <w:bookmarkEnd w:id="375"/>
            <w:bookmarkEnd w:id="376"/>
            <w:bookmarkEnd w:id="377"/>
            <w:bookmarkEnd w:id="378"/>
            <w:bookmarkEnd w:id="379"/>
            <w:bookmarkEnd w:id="380"/>
          </w:p>
        </w:tc>
        <w:tc>
          <w:tcPr>
            <w:tcW w:w="4456" w:type="dxa"/>
            <w:tcBorders>
              <w:left w:val="nil"/>
            </w:tcBorders>
          </w:tcPr>
          <w:p w14:paraId="49632CB6"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381" w:name="_Toc493539448"/>
            <w:bookmarkStart w:id="382" w:name="_Toc493540623"/>
            <w:bookmarkStart w:id="383" w:name="_Toc493542616"/>
            <w:bookmarkStart w:id="384" w:name="_Toc500712144"/>
            <w:bookmarkStart w:id="385" w:name="_Toc500712622"/>
            <w:bookmarkStart w:id="386" w:name="_Toc520819119"/>
            <w:bookmarkStart w:id="387" w:name="_Toc481994992"/>
            <w:bookmarkStart w:id="388" w:name="_Toc483467639"/>
            <w:r w:rsidRPr="001723F5">
              <w:rPr>
                <w:rFonts w:ascii="Times New Roman" w:eastAsia="Times New Roman" w:hAnsi="Times New Roman" w:cs="Times New Roman"/>
                <w:kern w:val="0"/>
                <w:sz w:val="24"/>
                <w:szCs w:val="24"/>
                <w:lang w:eastAsia="pl-PL"/>
                <w14:ligatures w14:val="none"/>
              </w:rPr>
              <w:t>_____________________________</w:t>
            </w:r>
            <w:bookmarkEnd w:id="381"/>
            <w:bookmarkEnd w:id="382"/>
            <w:bookmarkEnd w:id="383"/>
            <w:bookmarkEnd w:id="384"/>
            <w:bookmarkEnd w:id="385"/>
            <w:bookmarkEnd w:id="386"/>
            <w:bookmarkEnd w:id="387"/>
            <w:bookmarkEnd w:id="388"/>
          </w:p>
        </w:tc>
      </w:tr>
      <w:tr w:rsidR="001723F5" w:rsidRPr="001723F5" w14:paraId="17507B84" w14:textId="77777777" w:rsidTr="004D426D">
        <w:tc>
          <w:tcPr>
            <w:tcW w:w="4858" w:type="dxa"/>
          </w:tcPr>
          <w:p w14:paraId="169EA45A"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389" w:name="_Toc493539449"/>
            <w:bookmarkStart w:id="390" w:name="_Toc493540624"/>
            <w:bookmarkStart w:id="391" w:name="_Toc493542617"/>
            <w:bookmarkStart w:id="392" w:name="_Toc500712145"/>
            <w:bookmarkStart w:id="393" w:name="_Toc500712623"/>
            <w:bookmarkStart w:id="394" w:name="_Toc520819120"/>
            <w:bookmarkStart w:id="395" w:name="_Toc481994993"/>
            <w:bookmarkStart w:id="396" w:name="_Toc483467640"/>
            <w:r w:rsidRPr="001723F5">
              <w:rPr>
                <w:rFonts w:ascii="Times New Roman" w:eastAsia="Times New Roman" w:hAnsi="Times New Roman" w:cs="Times New Roman"/>
                <w:bCs/>
                <w:i/>
                <w:kern w:val="20"/>
                <w:sz w:val="24"/>
                <w:szCs w:val="24"/>
                <w:lang w:eastAsia="pl-PL"/>
                <w14:ligatures w14:val="none"/>
              </w:rPr>
              <w:t>[imię i nazwisko, funkcja]</w:t>
            </w:r>
            <w:bookmarkEnd w:id="389"/>
            <w:bookmarkEnd w:id="390"/>
            <w:bookmarkEnd w:id="391"/>
            <w:bookmarkEnd w:id="392"/>
            <w:bookmarkEnd w:id="393"/>
            <w:bookmarkEnd w:id="394"/>
            <w:bookmarkEnd w:id="395"/>
            <w:bookmarkEnd w:id="396"/>
          </w:p>
        </w:tc>
        <w:tc>
          <w:tcPr>
            <w:tcW w:w="4456" w:type="dxa"/>
            <w:tcBorders>
              <w:left w:val="nil"/>
            </w:tcBorders>
          </w:tcPr>
          <w:p w14:paraId="5F13D7F3"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397" w:name="_Toc493539450"/>
            <w:bookmarkStart w:id="398" w:name="_Toc493540625"/>
            <w:bookmarkStart w:id="399" w:name="_Toc493542618"/>
            <w:bookmarkStart w:id="400" w:name="_Toc500712146"/>
            <w:bookmarkStart w:id="401" w:name="_Toc500712624"/>
            <w:bookmarkStart w:id="402" w:name="_Toc520819121"/>
            <w:bookmarkStart w:id="403" w:name="_Toc481994994"/>
            <w:bookmarkStart w:id="404" w:name="_Toc483467641"/>
            <w:r w:rsidRPr="001723F5">
              <w:rPr>
                <w:rFonts w:ascii="Times New Roman" w:eastAsia="Times New Roman" w:hAnsi="Times New Roman" w:cs="Times New Roman"/>
                <w:bCs/>
                <w:i/>
                <w:kern w:val="20"/>
                <w:sz w:val="24"/>
                <w:szCs w:val="24"/>
                <w:lang w:eastAsia="pl-PL"/>
                <w14:ligatures w14:val="none"/>
              </w:rPr>
              <w:t>[imię i nazwisko, funkcja]</w:t>
            </w:r>
            <w:bookmarkEnd w:id="397"/>
            <w:bookmarkEnd w:id="398"/>
            <w:bookmarkEnd w:id="399"/>
            <w:bookmarkEnd w:id="400"/>
            <w:bookmarkEnd w:id="401"/>
            <w:bookmarkEnd w:id="402"/>
            <w:bookmarkEnd w:id="403"/>
            <w:bookmarkEnd w:id="404"/>
          </w:p>
        </w:tc>
      </w:tr>
      <w:tr w:rsidR="001723F5" w:rsidRPr="001723F5" w14:paraId="44C34409" w14:textId="77777777" w:rsidTr="004D426D">
        <w:tc>
          <w:tcPr>
            <w:tcW w:w="4858" w:type="dxa"/>
          </w:tcPr>
          <w:p w14:paraId="059F428F"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c>
          <w:tcPr>
            <w:tcW w:w="4456" w:type="dxa"/>
            <w:tcBorders>
              <w:left w:val="nil"/>
            </w:tcBorders>
          </w:tcPr>
          <w:p w14:paraId="49C925FD"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r>
      <w:tr w:rsidR="001723F5" w:rsidRPr="001723F5" w14:paraId="4A432CB7" w14:textId="77777777" w:rsidTr="004D426D">
        <w:tc>
          <w:tcPr>
            <w:tcW w:w="4858" w:type="dxa"/>
          </w:tcPr>
          <w:p w14:paraId="1215E10B"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bookmarkStart w:id="405" w:name="_Toc493539451"/>
            <w:bookmarkStart w:id="406" w:name="_Toc493540626"/>
            <w:bookmarkStart w:id="407" w:name="_Toc493542619"/>
            <w:bookmarkStart w:id="408" w:name="_Toc500712147"/>
            <w:bookmarkStart w:id="409" w:name="_Toc500712625"/>
            <w:bookmarkStart w:id="410" w:name="_Toc520819122"/>
            <w:bookmarkStart w:id="411" w:name="_Toc481994995"/>
            <w:bookmarkStart w:id="412" w:name="_Toc483467642"/>
            <w:r w:rsidRPr="001723F5">
              <w:rPr>
                <w:rFonts w:ascii="Times New Roman" w:eastAsia="Times New Roman" w:hAnsi="Times New Roman" w:cs="Times New Roman"/>
                <w:b/>
                <w:kern w:val="0"/>
                <w:sz w:val="24"/>
                <w:szCs w:val="24"/>
                <w:lang w:eastAsia="pl-PL"/>
                <w14:ligatures w14:val="none"/>
              </w:rPr>
              <w:t>Pośrednik Finansowy</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Times New Roman" w:hAnsi="Times New Roman" w:cs="Times New Roman"/>
                <w:kern w:val="0"/>
                <w:sz w:val="24"/>
                <w:szCs w:val="24"/>
                <w:lang w:eastAsia="pl-PL"/>
                <w14:ligatures w14:val="none"/>
              </w:rPr>
              <w:t>w imieniu i na rzecz</w:t>
            </w:r>
            <w:r w:rsidRPr="001723F5">
              <w:rPr>
                <w:rFonts w:ascii="Times New Roman" w:eastAsia="Times New Roman" w:hAnsi="Times New Roman" w:cs="Times New Roman"/>
                <w:b/>
                <w:kern w:val="0"/>
                <w:sz w:val="24"/>
                <w:szCs w:val="24"/>
                <w:lang w:eastAsia="pl-PL"/>
                <w14:ligatures w14:val="none"/>
              </w:rPr>
              <w:br/>
            </w:r>
            <w:r w:rsidRPr="001723F5">
              <w:rPr>
                <w:rFonts w:ascii="Times New Roman" w:eastAsia="MS Gothic" w:hAnsi="Times New Roman" w:cs="Times New Roman"/>
                <w:b/>
                <w:kern w:val="0"/>
                <w:sz w:val="24"/>
                <w:szCs w:val="24"/>
                <w:lang w:eastAsia="pl-PL"/>
                <w14:ligatures w14:val="none"/>
              </w:rPr>
              <w:t>[●]</w:t>
            </w:r>
            <w:bookmarkEnd w:id="405"/>
            <w:bookmarkEnd w:id="406"/>
            <w:bookmarkEnd w:id="407"/>
            <w:bookmarkEnd w:id="408"/>
            <w:bookmarkEnd w:id="409"/>
            <w:bookmarkEnd w:id="410"/>
            <w:bookmarkEnd w:id="411"/>
            <w:bookmarkEnd w:id="412"/>
          </w:p>
        </w:tc>
        <w:tc>
          <w:tcPr>
            <w:tcW w:w="4456" w:type="dxa"/>
            <w:tcBorders>
              <w:left w:val="nil"/>
            </w:tcBorders>
          </w:tcPr>
          <w:p w14:paraId="6C671951"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r>
      <w:tr w:rsidR="001723F5" w:rsidRPr="001723F5" w14:paraId="7A084E80" w14:textId="77777777" w:rsidTr="004D426D">
        <w:tc>
          <w:tcPr>
            <w:tcW w:w="4858" w:type="dxa"/>
          </w:tcPr>
          <w:p w14:paraId="0E173EBA"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c>
          <w:tcPr>
            <w:tcW w:w="4456" w:type="dxa"/>
            <w:tcBorders>
              <w:left w:val="nil"/>
            </w:tcBorders>
          </w:tcPr>
          <w:p w14:paraId="2CCE1BAC" w14:textId="77777777" w:rsidR="001723F5" w:rsidRPr="001723F5" w:rsidRDefault="001723F5" w:rsidP="001723F5">
            <w:pPr>
              <w:spacing w:after="0" w:line="240" w:lineRule="auto"/>
              <w:rPr>
                <w:rFonts w:ascii="Times New Roman" w:eastAsia="Times New Roman" w:hAnsi="Times New Roman" w:cs="Times New Roman"/>
                <w:bCs/>
                <w:kern w:val="20"/>
                <w:sz w:val="24"/>
                <w:szCs w:val="24"/>
                <w:lang w:eastAsia="pl-PL"/>
                <w14:ligatures w14:val="none"/>
              </w:rPr>
            </w:pPr>
          </w:p>
        </w:tc>
      </w:tr>
      <w:tr w:rsidR="001723F5" w:rsidRPr="001723F5" w14:paraId="50280769" w14:textId="77777777" w:rsidTr="004D426D">
        <w:tc>
          <w:tcPr>
            <w:tcW w:w="4858" w:type="dxa"/>
          </w:tcPr>
          <w:p w14:paraId="2BB88D78"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413" w:name="_Toc493539452"/>
            <w:bookmarkStart w:id="414" w:name="_Toc493540627"/>
            <w:bookmarkStart w:id="415" w:name="_Toc493542620"/>
            <w:bookmarkStart w:id="416" w:name="_Toc500712148"/>
            <w:bookmarkStart w:id="417" w:name="_Toc500712626"/>
            <w:bookmarkStart w:id="418" w:name="_Toc520819123"/>
            <w:bookmarkStart w:id="419" w:name="_Toc481994996"/>
            <w:bookmarkStart w:id="420" w:name="_Toc483467643"/>
            <w:r w:rsidRPr="001723F5">
              <w:rPr>
                <w:rFonts w:ascii="Times New Roman" w:eastAsia="Times New Roman" w:hAnsi="Times New Roman" w:cs="Times New Roman"/>
                <w:kern w:val="0"/>
                <w:sz w:val="24"/>
                <w:szCs w:val="24"/>
                <w:lang w:eastAsia="pl-PL"/>
                <w14:ligatures w14:val="none"/>
              </w:rPr>
              <w:t>_____________________________</w:t>
            </w:r>
            <w:bookmarkEnd w:id="413"/>
            <w:bookmarkEnd w:id="414"/>
            <w:bookmarkEnd w:id="415"/>
            <w:bookmarkEnd w:id="416"/>
            <w:bookmarkEnd w:id="417"/>
            <w:bookmarkEnd w:id="418"/>
            <w:bookmarkEnd w:id="419"/>
            <w:bookmarkEnd w:id="420"/>
          </w:p>
        </w:tc>
        <w:tc>
          <w:tcPr>
            <w:tcW w:w="4456" w:type="dxa"/>
            <w:tcBorders>
              <w:left w:val="nil"/>
            </w:tcBorders>
          </w:tcPr>
          <w:p w14:paraId="62180FEE" w14:textId="77777777" w:rsidR="001723F5" w:rsidRPr="001723F5" w:rsidRDefault="001723F5" w:rsidP="001723F5">
            <w:pPr>
              <w:spacing w:after="0" w:line="240" w:lineRule="auto"/>
              <w:rPr>
                <w:rFonts w:ascii="Times New Roman" w:eastAsia="Times New Roman" w:hAnsi="Times New Roman" w:cs="Times New Roman"/>
                <w:kern w:val="0"/>
                <w:sz w:val="24"/>
                <w:szCs w:val="24"/>
                <w:lang w:eastAsia="pl-PL"/>
                <w14:ligatures w14:val="none"/>
              </w:rPr>
            </w:pPr>
            <w:bookmarkStart w:id="421" w:name="_Toc493539453"/>
            <w:bookmarkStart w:id="422" w:name="_Toc493540628"/>
            <w:bookmarkStart w:id="423" w:name="_Toc493542621"/>
            <w:bookmarkStart w:id="424" w:name="_Toc500712149"/>
            <w:bookmarkStart w:id="425" w:name="_Toc500712627"/>
            <w:bookmarkStart w:id="426" w:name="_Toc520819124"/>
            <w:bookmarkStart w:id="427" w:name="_Toc481994997"/>
            <w:bookmarkStart w:id="428" w:name="_Toc483467644"/>
            <w:r w:rsidRPr="001723F5">
              <w:rPr>
                <w:rFonts w:ascii="Times New Roman" w:eastAsia="Times New Roman" w:hAnsi="Times New Roman" w:cs="Times New Roman"/>
                <w:kern w:val="0"/>
                <w:sz w:val="24"/>
                <w:szCs w:val="24"/>
                <w:lang w:eastAsia="pl-PL"/>
                <w14:ligatures w14:val="none"/>
              </w:rPr>
              <w:t>_____________________________</w:t>
            </w:r>
            <w:bookmarkEnd w:id="421"/>
            <w:bookmarkEnd w:id="422"/>
            <w:bookmarkEnd w:id="423"/>
            <w:bookmarkEnd w:id="424"/>
            <w:bookmarkEnd w:id="425"/>
            <w:bookmarkEnd w:id="426"/>
            <w:bookmarkEnd w:id="427"/>
            <w:bookmarkEnd w:id="428"/>
          </w:p>
        </w:tc>
      </w:tr>
      <w:tr w:rsidR="001723F5" w:rsidRPr="001723F5" w14:paraId="55B793B3" w14:textId="77777777" w:rsidTr="004D426D">
        <w:tc>
          <w:tcPr>
            <w:tcW w:w="4858" w:type="dxa"/>
          </w:tcPr>
          <w:p w14:paraId="2AB11AD7"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429" w:name="_Toc493539454"/>
            <w:bookmarkStart w:id="430" w:name="_Toc493540629"/>
            <w:bookmarkStart w:id="431" w:name="_Toc493542622"/>
            <w:bookmarkStart w:id="432" w:name="_Toc500712150"/>
            <w:bookmarkStart w:id="433" w:name="_Toc500712628"/>
            <w:bookmarkStart w:id="434" w:name="_Toc520819125"/>
            <w:bookmarkStart w:id="435" w:name="_Toc481994998"/>
            <w:bookmarkStart w:id="436" w:name="_Toc483467645"/>
            <w:r w:rsidRPr="001723F5">
              <w:rPr>
                <w:rFonts w:ascii="Times New Roman" w:eastAsia="Times New Roman" w:hAnsi="Times New Roman" w:cs="Times New Roman"/>
                <w:bCs/>
                <w:i/>
                <w:kern w:val="20"/>
                <w:sz w:val="24"/>
                <w:szCs w:val="24"/>
                <w:lang w:eastAsia="pl-PL"/>
                <w14:ligatures w14:val="none"/>
              </w:rPr>
              <w:t>[imię i nazwisko, funkcja]</w:t>
            </w:r>
            <w:bookmarkEnd w:id="429"/>
            <w:bookmarkEnd w:id="430"/>
            <w:bookmarkEnd w:id="431"/>
            <w:bookmarkEnd w:id="432"/>
            <w:bookmarkEnd w:id="433"/>
            <w:bookmarkEnd w:id="434"/>
            <w:bookmarkEnd w:id="435"/>
            <w:bookmarkEnd w:id="436"/>
          </w:p>
        </w:tc>
        <w:tc>
          <w:tcPr>
            <w:tcW w:w="4456" w:type="dxa"/>
            <w:tcBorders>
              <w:left w:val="nil"/>
            </w:tcBorders>
          </w:tcPr>
          <w:p w14:paraId="675F7FD2" w14:textId="77777777" w:rsidR="001723F5" w:rsidRPr="001723F5" w:rsidRDefault="001723F5" w:rsidP="001723F5">
            <w:pPr>
              <w:spacing w:after="0" w:line="240" w:lineRule="auto"/>
              <w:rPr>
                <w:rFonts w:ascii="Times New Roman" w:eastAsia="Times New Roman" w:hAnsi="Times New Roman" w:cs="Times New Roman"/>
                <w:bCs/>
                <w:i/>
                <w:kern w:val="20"/>
                <w:sz w:val="24"/>
                <w:szCs w:val="24"/>
                <w:lang w:eastAsia="pl-PL"/>
                <w14:ligatures w14:val="none"/>
              </w:rPr>
            </w:pPr>
            <w:bookmarkStart w:id="437" w:name="_Toc493539455"/>
            <w:bookmarkStart w:id="438" w:name="_Toc493540630"/>
            <w:bookmarkStart w:id="439" w:name="_Toc493542623"/>
            <w:bookmarkStart w:id="440" w:name="_Toc500712151"/>
            <w:bookmarkStart w:id="441" w:name="_Toc500712629"/>
            <w:bookmarkStart w:id="442" w:name="_Toc520819126"/>
            <w:bookmarkStart w:id="443" w:name="_Toc481994999"/>
            <w:bookmarkStart w:id="444" w:name="_Toc483467646"/>
            <w:r w:rsidRPr="001723F5">
              <w:rPr>
                <w:rFonts w:ascii="Times New Roman" w:eastAsia="Times New Roman" w:hAnsi="Times New Roman" w:cs="Times New Roman"/>
                <w:bCs/>
                <w:i/>
                <w:kern w:val="20"/>
                <w:sz w:val="24"/>
                <w:szCs w:val="24"/>
                <w:lang w:eastAsia="pl-PL"/>
                <w14:ligatures w14:val="none"/>
              </w:rPr>
              <w:t>[imię i nazwisko, funkcja]</w:t>
            </w:r>
            <w:bookmarkEnd w:id="437"/>
            <w:bookmarkEnd w:id="438"/>
            <w:bookmarkEnd w:id="439"/>
            <w:bookmarkEnd w:id="440"/>
            <w:bookmarkEnd w:id="441"/>
            <w:bookmarkEnd w:id="442"/>
            <w:bookmarkEnd w:id="443"/>
            <w:bookmarkEnd w:id="444"/>
          </w:p>
        </w:tc>
      </w:tr>
    </w:tbl>
    <w:p w14:paraId="7EAA0FE4"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5D30A42C" w14:textId="77777777" w:rsidR="001723F5" w:rsidRPr="001723F5" w:rsidRDefault="001723F5" w:rsidP="001723F5">
      <w:pPr>
        <w:spacing w:after="0" w:line="240" w:lineRule="auto"/>
        <w:rPr>
          <w:rFonts w:ascii="Times New Roman" w:eastAsia="Times New Roman" w:hAnsi="Times New Roman" w:cs="Times New Roman"/>
          <w:kern w:val="0"/>
          <w:sz w:val="20"/>
          <w:szCs w:val="20"/>
          <w:lang w:eastAsia="pl-PL"/>
          <w14:ligatures w14:val="none"/>
        </w:rPr>
      </w:pPr>
    </w:p>
    <w:p w14:paraId="2E17200D" w14:textId="77777777" w:rsidR="001723F5" w:rsidRPr="001723F5" w:rsidRDefault="001723F5" w:rsidP="001723F5">
      <w:pPr>
        <w:spacing w:after="0" w:line="240" w:lineRule="auto"/>
        <w:ind w:right="19"/>
        <w:rPr>
          <w:rFonts w:ascii="Times New Roman" w:eastAsia="Times New Roman" w:hAnsi="Times New Roman" w:cs="Times New Roman"/>
          <w:kern w:val="0"/>
          <w:sz w:val="20"/>
          <w:szCs w:val="20"/>
          <w:lang w:eastAsia="pl-PL"/>
          <w14:ligatures w14:val="none"/>
        </w:rPr>
      </w:pPr>
    </w:p>
    <w:p w14:paraId="4835540F" w14:textId="77777777" w:rsidR="001723F5" w:rsidRPr="001723F5" w:rsidRDefault="001723F5" w:rsidP="001723F5">
      <w:pPr>
        <w:spacing w:after="0" w:line="240" w:lineRule="auto"/>
        <w:ind w:left="454"/>
        <w:contextualSpacing/>
        <w:rPr>
          <w:rFonts w:ascii="Times New Roman" w:eastAsia="Times New Roman" w:hAnsi="Times New Roman" w:cs="Times New Roman"/>
          <w:kern w:val="0"/>
          <w:sz w:val="20"/>
          <w:szCs w:val="20"/>
          <w:lang w:eastAsia="pl-PL"/>
          <w14:ligatures w14:val="none"/>
        </w:rPr>
      </w:pPr>
    </w:p>
    <w:p w14:paraId="2188768A" w14:textId="77777777" w:rsidR="007A64A7" w:rsidRDefault="007A64A7"/>
    <w:sectPr w:rsidR="007A64A7" w:rsidSect="00833ED1">
      <w:headerReference w:type="default" r:id="rId7"/>
      <w:footerReference w:type="default" r:id="rId8"/>
      <w:headerReference w:type="first" r:id="rId9"/>
      <w:footerReference w:type="first" r:id="rId10"/>
      <w:pgSz w:w="11906" w:h="16838"/>
      <w:pgMar w:top="1417" w:right="1417" w:bottom="1417" w:left="1417" w:header="62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BC29F" w14:textId="77777777" w:rsidR="00796DF7" w:rsidRDefault="00796DF7" w:rsidP="007A64A7">
      <w:pPr>
        <w:spacing w:after="0" w:line="240" w:lineRule="auto"/>
      </w:pPr>
      <w:r>
        <w:separator/>
      </w:r>
    </w:p>
  </w:endnote>
  <w:endnote w:type="continuationSeparator" w:id="0">
    <w:p w14:paraId="471B3923" w14:textId="77777777" w:rsidR="00796DF7" w:rsidRDefault="00796DF7" w:rsidP="007A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notTrueType/>
    <w:pitch w:val="variable"/>
    <w:sig w:usb0="E00002FF" w:usb1="2AC7FDFF" w:usb2="00000016" w:usb3="00000000" w:csb0="0002009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0C332" w14:textId="77777777" w:rsidR="000369A3" w:rsidRPr="007A64A7" w:rsidRDefault="000369A3" w:rsidP="007C1C51">
    <w:pPr>
      <w:pStyle w:val="Stopka"/>
      <w:tabs>
        <w:tab w:val="clear" w:pos="9072"/>
        <w:tab w:val="right" w:pos="8504"/>
      </w:tabs>
      <w:jc w:val="center"/>
      <w:rPr>
        <w:sz w:val="20"/>
        <w:szCs w:val="20"/>
      </w:rPr>
    </w:pPr>
  </w:p>
  <w:p w14:paraId="39317EBC" w14:textId="77777777" w:rsidR="007A64A7" w:rsidRPr="007A64A7" w:rsidRDefault="007A64A7">
    <w:pPr>
      <w:pStyle w:val="Stopk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32BAF" w14:textId="77777777" w:rsidR="00321AB0" w:rsidRPr="007A64A7" w:rsidRDefault="00321AB0" w:rsidP="00321AB0">
    <w:pPr>
      <w:pStyle w:val="Stopka"/>
      <w:tabs>
        <w:tab w:val="clear" w:pos="9072"/>
        <w:tab w:val="right" w:pos="8504"/>
      </w:tabs>
      <w:spacing w:before="240"/>
      <w:jc w:val="center"/>
      <w:rPr>
        <w:sz w:val="20"/>
        <w:szCs w:val="20"/>
      </w:rPr>
    </w:pPr>
    <w:r w:rsidRPr="007A64A7">
      <w:rPr>
        <w:sz w:val="20"/>
        <w:szCs w:val="20"/>
      </w:rPr>
      <w:t>KRS: 0000249823, NIP: 5213374690, Sąd Rejonowy dla m.st. Warszawy w Warszawie, XII Wydział Gospodarczy Krajowego Rejestru Sądowego, wysokość kapitału zakładowego i wpłaconego: 60 000 000 zł</w:t>
    </w:r>
  </w:p>
  <w:p w14:paraId="2B7FCA2B" w14:textId="77777777" w:rsidR="00321AB0" w:rsidRPr="007A64A7" w:rsidRDefault="00796DF7" w:rsidP="00321AB0">
    <w:pPr>
      <w:pStyle w:val="Stopka"/>
      <w:tabs>
        <w:tab w:val="clear" w:pos="9072"/>
        <w:tab w:val="right" w:pos="8504"/>
      </w:tabs>
      <w:rPr>
        <w:sz w:val="20"/>
        <w:szCs w:val="20"/>
      </w:rPr>
    </w:pPr>
    <w:ins w:id="445" w:author="Łukasz Galant" w:date="2025-10-21T12:33:00Z" w16du:dateUtc="2025-10-21T10:33:00Z">
      <w:r>
        <w:rPr>
          <w:noProof/>
          <w:sz w:val="20"/>
          <w:szCs w:val="20"/>
        </w:rPr>
        <w:pict w14:anchorId="6D52C883">
          <v:rect id="_x0000_i1025" alt="" style="width:442.25pt;height:.05pt;mso-width-percent:0;mso-height-percent:0;mso-width-percent:0;mso-height-percent:0" o:hrpct="975" o:hralign="center" o:hrstd="t" o:hr="t" fillcolor="#a0a0a0" stroked="f"/>
        </w:pict>
      </w:r>
    </w:ins>
  </w:p>
  <w:p w14:paraId="607B952F" w14:textId="77777777" w:rsidR="00321AB0" w:rsidRPr="007A64A7" w:rsidRDefault="00321AB0" w:rsidP="00321AB0">
    <w:pPr>
      <w:pStyle w:val="Stopka"/>
      <w:tabs>
        <w:tab w:val="clear" w:pos="9072"/>
        <w:tab w:val="right" w:pos="8504"/>
      </w:tabs>
      <w:jc w:val="center"/>
      <w:rPr>
        <w:sz w:val="20"/>
        <w:szCs w:val="20"/>
      </w:rPr>
    </w:pPr>
    <w:r w:rsidRPr="007A64A7">
      <w:rPr>
        <w:sz w:val="20"/>
        <w:szCs w:val="20"/>
      </w:rPr>
      <w:t>Projekt jest finansowany w ramach ponownego wykorzystania środków z Instrumentów Inżynierii Finansowej wdrażanych w ramach Regionalnego Programu Operacyjnego Województwa Mazowieckiego 2007-2013, których dysponentem jest Zarząd Województwa Mazowieckiego</w:t>
    </w:r>
  </w:p>
  <w:p w14:paraId="00170372" w14:textId="77777777" w:rsidR="00321AB0" w:rsidRPr="007A64A7" w:rsidRDefault="00321AB0" w:rsidP="00321AB0">
    <w:pPr>
      <w:pStyle w:val="Stopka"/>
      <w:rPr>
        <w:sz w:val="20"/>
        <w:szCs w:val="20"/>
      </w:rPr>
    </w:pPr>
  </w:p>
  <w:p w14:paraId="6605336C" w14:textId="77777777" w:rsidR="00321AB0" w:rsidRDefault="00321A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8FC10" w14:textId="77777777" w:rsidR="00796DF7" w:rsidRDefault="00796DF7" w:rsidP="007A64A7">
      <w:pPr>
        <w:spacing w:after="0" w:line="240" w:lineRule="auto"/>
      </w:pPr>
      <w:r>
        <w:separator/>
      </w:r>
    </w:p>
  </w:footnote>
  <w:footnote w:type="continuationSeparator" w:id="0">
    <w:p w14:paraId="2FD53101" w14:textId="77777777" w:rsidR="00796DF7" w:rsidRDefault="00796DF7" w:rsidP="007A64A7">
      <w:pPr>
        <w:spacing w:after="0" w:line="240" w:lineRule="auto"/>
      </w:pPr>
      <w:r>
        <w:continuationSeparator/>
      </w:r>
    </w:p>
  </w:footnote>
  <w:footnote w:id="1">
    <w:p w14:paraId="6C6BD7B0" w14:textId="77777777" w:rsidR="001723F5" w:rsidRDefault="001723F5" w:rsidP="001723F5">
      <w:pPr>
        <w:pStyle w:val="Tekstprzypisudolnego"/>
      </w:pPr>
      <w:r>
        <w:rPr>
          <w:rStyle w:val="Odwoanieprzypisudolnego"/>
        </w:rPr>
        <w:footnoteRef/>
      </w:r>
      <w:r>
        <w:t xml:space="preserve"> Usunąć w przypadku wyboru odpłatności przez PF w formie Udziału w Przychodach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8EB" w14:textId="343BCA3E" w:rsidR="007A64A7" w:rsidRDefault="007A64A7">
    <w:pPr>
      <w:pStyle w:val="Nagwek"/>
    </w:pPr>
  </w:p>
  <w:p w14:paraId="67E7C559" w14:textId="77777777" w:rsidR="007A64A7" w:rsidRDefault="007A64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F34A3" w14:textId="77777777" w:rsidR="00321AB0" w:rsidRDefault="00321AB0" w:rsidP="00321AB0">
    <w:pPr>
      <w:pStyle w:val="Nagwek"/>
    </w:pPr>
    <w:r>
      <w:rPr>
        <w:noProof/>
      </w:rPr>
      <mc:AlternateContent>
        <mc:Choice Requires="wpg">
          <w:drawing>
            <wp:anchor distT="0" distB="0" distL="114300" distR="114300" simplePos="0" relativeHeight="251661312" behindDoc="0" locked="0" layoutInCell="1" allowOverlap="1" wp14:anchorId="37030D29" wp14:editId="0B1C9D5D">
              <wp:simplePos x="0" y="0"/>
              <wp:positionH relativeFrom="margin">
                <wp:align>left</wp:align>
              </wp:positionH>
              <wp:positionV relativeFrom="paragraph">
                <wp:posOffset>-369196</wp:posOffset>
              </wp:positionV>
              <wp:extent cx="5418455" cy="835025"/>
              <wp:effectExtent l="0" t="0" r="106045" b="3175"/>
              <wp:wrapNone/>
              <wp:docPr id="1144325376" name="Grupa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418455" cy="835025"/>
                        <a:chOff x="0" y="0"/>
                        <a:chExt cx="5418455" cy="835025"/>
                      </a:xfrm>
                    </wpg:grpSpPr>
                    <pic:pic xmlns:pic="http://schemas.openxmlformats.org/drawingml/2006/picture">
                      <pic:nvPicPr>
                        <pic:cNvPr id="1403036879" name="Obraz 1">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180975"/>
                          <a:ext cx="1713230" cy="427990"/>
                        </a:xfrm>
                        <a:prstGeom prst="rect">
                          <a:avLst/>
                        </a:prstGeom>
                        <a:noFill/>
                        <a:ln>
                          <a:noFill/>
                        </a:ln>
                      </pic:spPr>
                    </pic:pic>
                    <pic:pic xmlns:pic="http://schemas.openxmlformats.org/drawingml/2006/picture">
                      <pic:nvPicPr>
                        <pic:cNvPr id="1526835281" name="Obraz 1">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2314575" y="0"/>
                          <a:ext cx="835025" cy="835025"/>
                        </a:xfrm>
                        <a:prstGeom prst="rect">
                          <a:avLst/>
                        </a:prstGeom>
                      </pic:spPr>
                    </pic:pic>
                    <pic:pic xmlns:pic="http://schemas.openxmlformats.org/drawingml/2006/picture">
                      <pic:nvPicPr>
                        <pic:cNvPr id="17404504" name="Obraz 4">
                          <a:extLst>
                            <a:ext uri="{C183D7F6-B498-43B3-948B-1728B52AA6E4}">
                              <adec:decorative xmlns:adec="http://schemas.microsoft.com/office/drawing/2017/decorative" val="1"/>
                            </a:ext>
                          </a:extLst>
                        </pic:cNvPr>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3705225" y="142875"/>
                          <a:ext cx="1713230" cy="427990"/>
                        </a:xfrm>
                        <a:prstGeom prst="rect">
                          <a:avLst/>
                        </a:prstGeom>
                        <a:noFill/>
                        <a:ln w="108000">
                          <a:solidFill>
                            <a:srgbClr val="FFFFFF"/>
                          </a:solidFill>
                          <a:miter lim="800000"/>
                          <a:headEnd/>
                          <a:tailEnd/>
                        </a:ln>
                      </pic:spPr>
                    </pic:pic>
                  </wpg:wgp>
                </a:graphicData>
              </a:graphic>
            </wp:anchor>
          </w:drawing>
        </mc:Choice>
        <mc:Fallback>
          <w:pict>
            <v:group w14:anchorId="76289B9D" id="Grupa 2" o:spid="_x0000_s1026" alt="&quot;&quot;" style="position:absolute;margin-left:0;margin-top:-29.05pt;width:426.65pt;height:65.75pt;z-index:251661312;mso-position-horizontal:left;mso-position-horizontal-relative:margin" coordsize="54184,8350" o:gfxdata="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alt="&quot;&quot;" style="position:absolute;top:1809;width:17132;height:42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">
                <v:imagedata r:id="rId4" o:title=""/>
                <o:lock v:ext="edit" aspectratio="f"/>
              </v:shape>
              <v:shape id="Obraz 1" o:spid="_x0000_s1028" type="#_x0000_t75" alt="&quot;&quot;" style="position:absolute;left:23145;width:8351;height:835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">
                <v:imagedata r:id="rId5" o:title=""/>
              </v:shape>
              <v:shape id="Obraz 4" o:spid="_x0000_s1029" type="#_x0000_t75" alt="&quot;&quot;" style="position:absolute;left:37052;top:1428;width:17132;height:42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" stroked="t" strokecolor="white" strokeweight="3mm">
                <v:imagedata r:id="rId6" o:title=""/>
                <v:path arrowok="t"/>
                <o:lock v:ext="edit" aspectratio="f"/>
              </v:shape>
              <w10:wrap anchorx="margin"/>
            </v:group>
          </w:pict>
        </mc:Fallback>
      </mc:AlternateContent>
    </w:r>
  </w:p>
  <w:p w14:paraId="4CEA10D4" w14:textId="77777777" w:rsidR="00321AB0" w:rsidRDefault="00321A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2AF1"/>
    <w:multiLevelType w:val="hybridMultilevel"/>
    <w:tmpl w:val="1FC654B6"/>
    <w:lvl w:ilvl="0" w:tplc="CC009FB2">
      <w:start w:val="1"/>
      <w:numFmt w:val="decimal"/>
      <w:lvlText w:val="15.%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47497C"/>
    <w:multiLevelType w:val="hybridMultilevel"/>
    <w:tmpl w:val="AE0EFFEE"/>
    <w:lvl w:ilvl="0" w:tplc="E2E8930E">
      <w:start w:val="18"/>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684F81"/>
    <w:multiLevelType w:val="hybridMultilevel"/>
    <w:tmpl w:val="891ED9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0A91276"/>
    <w:multiLevelType w:val="hybridMultilevel"/>
    <w:tmpl w:val="46FEDDFC"/>
    <w:lvl w:ilvl="0" w:tplc="9FA4CF68">
      <w:start w:val="1"/>
      <w:numFmt w:val="decimal"/>
      <w:lvlText w:val="3.%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ED0009"/>
    <w:multiLevelType w:val="hybridMultilevel"/>
    <w:tmpl w:val="4FAC0C68"/>
    <w:lvl w:ilvl="0" w:tplc="6B728416">
      <w:start w:val="1"/>
      <w:numFmt w:val="decimal"/>
      <w:lvlText w:val="6.%1"/>
      <w:lvlJc w:val="left"/>
      <w:pPr>
        <w:ind w:left="36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6862AC"/>
    <w:multiLevelType w:val="hybridMultilevel"/>
    <w:tmpl w:val="0C321F86"/>
    <w:lvl w:ilvl="0" w:tplc="D79861DA">
      <w:start w:val="1"/>
      <w:numFmt w:val="decimal"/>
      <w:lvlText w:val="17.%1"/>
      <w:lvlJc w:val="left"/>
      <w:pPr>
        <w:tabs>
          <w:tab w:val="num" w:pos="454"/>
        </w:tabs>
        <w:ind w:left="454"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D65B2"/>
    <w:multiLevelType w:val="hybridMultilevel"/>
    <w:tmpl w:val="53067DCC"/>
    <w:lvl w:ilvl="0" w:tplc="7E8E8850">
      <w:start w:val="20"/>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86936"/>
    <w:multiLevelType w:val="hybridMultilevel"/>
    <w:tmpl w:val="8A6A9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0601C7"/>
    <w:multiLevelType w:val="hybridMultilevel"/>
    <w:tmpl w:val="CB38D41A"/>
    <w:lvl w:ilvl="0" w:tplc="F03E0D3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272BBE"/>
    <w:multiLevelType w:val="hybridMultilevel"/>
    <w:tmpl w:val="89CCE0C4"/>
    <w:lvl w:ilvl="0" w:tplc="46CC8C68">
      <w:start w:val="2"/>
      <w:numFmt w:val="decimal"/>
      <w:lvlText w:val="1.%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584C79"/>
    <w:multiLevelType w:val="hybridMultilevel"/>
    <w:tmpl w:val="EC54F100"/>
    <w:lvl w:ilvl="0" w:tplc="A2623A90">
      <w:start w:val="14"/>
      <w:numFmt w:val="decimal"/>
      <w:lvlText w:val="%1."/>
      <w:lvlJc w:val="left"/>
      <w:pPr>
        <w:tabs>
          <w:tab w:val="num" w:pos="454"/>
        </w:tabs>
        <w:ind w:left="454" w:hanging="454"/>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2C2662"/>
    <w:multiLevelType w:val="hybridMultilevel"/>
    <w:tmpl w:val="70F4DAA2"/>
    <w:lvl w:ilvl="0" w:tplc="26641B46">
      <w:start w:val="1"/>
      <w:numFmt w:val="decimal"/>
      <w:lvlText w:val="%1)"/>
      <w:lvlJc w:val="left"/>
      <w:pPr>
        <w:ind w:left="1020" w:hanging="360"/>
      </w:pPr>
    </w:lvl>
    <w:lvl w:ilvl="1" w:tplc="B1F23C1A">
      <w:start w:val="1"/>
      <w:numFmt w:val="decimal"/>
      <w:lvlText w:val="%2)"/>
      <w:lvlJc w:val="left"/>
      <w:pPr>
        <w:ind w:left="1020" w:hanging="360"/>
      </w:pPr>
    </w:lvl>
    <w:lvl w:ilvl="2" w:tplc="3734286C">
      <w:start w:val="1"/>
      <w:numFmt w:val="decimal"/>
      <w:lvlText w:val="%3)"/>
      <w:lvlJc w:val="left"/>
      <w:pPr>
        <w:ind w:left="1020" w:hanging="360"/>
      </w:pPr>
    </w:lvl>
    <w:lvl w:ilvl="3" w:tplc="FFC00F1A">
      <w:start w:val="1"/>
      <w:numFmt w:val="decimal"/>
      <w:lvlText w:val="%4)"/>
      <w:lvlJc w:val="left"/>
      <w:pPr>
        <w:ind w:left="1020" w:hanging="360"/>
      </w:pPr>
    </w:lvl>
    <w:lvl w:ilvl="4" w:tplc="B81A5964">
      <w:start w:val="1"/>
      <w:numFmt w:val="decimal"/>
      <w:lvlText w:val="%5)"/>
      <w:lvlJc w:val="left"/>
      <w:pPr>
        <w:ind w:left="1020" w:hanging="360"/>
      </w:pPr>
    </w:lvl>
    <w:lvl w:ilvl="5" w:tplc="D458EB26">
      <w:start w:val="1"/>
      <w:numFmt w:val="decimal"/>
      <w:lvlText w:val="%6)"/>
      <w:lvlJc w:val="left"/>
      <w:pPr>
        <w:ind w:left="1020" w:hanging="360"/>
      </w:pPr>
    </w:lvl>
    <w:lvl w:ilvl="6" w:tplc="A9801FEE">
      <w:start w:val="1"/>
      <w:numFmt w:val="decimal"/>
      <w:lvlText w:val="%7)"/>
      <w:lvlJc w:val="left"/>
      <w:pPr>
        <w:ind w:left="1020" w:hanging="360"/>
      </w:pPr>
    </w:lvl>
    <w:lvl w:ilvl="7" w:tplc="3F32E370">
      <w:start w:val="1"/>
      <w:numFmt w:val="decimal"/>
      <w:lvlText w:val="%8)"/>
      <w:lvlJc w:val="left"/>
      <w:pPr>
        <w:ind w:left="1020" w:hanging="360"/>
      </w:pPr>
    </w:lvl>
    <w:lvl w:ilvl="8" w:tplc="BD0AD612">
      <w:start w:val="1"/>
      <w:numFmt w:val="decimal"/>
      <w:lvlText w:val="%9)"/>
      <w:lvlJc w:val="left"/>
      <w:pPr>
        <w:ind w:left="1020" w:hanging="360"/>
      </w:pPr>
    </w:lvl>
  </w:abstractNum>
  <w:abstractNum w:abstractNumId="12" w15:restartNumberingAfterBreak="0">
    <w:nsid w:val="181215CA"/>
    <w:multiLevelType w:val="hybridMultilevel"/>
    <w:tmpl w:val="37F4DBE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610958"/>
    <w:multiLevelType w:val="hybridMultilevel"/>
    <w:tmpl w:val="E264938A"/>
    <w:lvl w:ilvl="0" w:tplc="45C4031E">
      <w:start w:val="1"/>
      <w:numFmt w:val="decimal"/>
      <w:lvlText w:val="%1)"/>
      <w:lvlJc w:val="left"/>
      <w:pPr>
        <w:ind w:left="720" w:hanging="360"/>
      </w:pPr>
      <w:rPr>
        <w:b/>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0B0EA4"/>
    <w:multiLevelType w:val="multilevel"/>
    <w:tmpl w:val="8D8A5E6E"/>
    <w:lvl w:ilvl="0">
      <w:start w:val="21"/>
      <w:numFmt w:val="decimal"/>
      <w:lvlText w:val="%1."/>
      <w:lvlJc w:val="left"/>
      <w:pPr>
        <w:tabs>
          <w:tab w:val="num" w:pos="454"/>
        </w:tabs>
        <w:ind w:left="454" w:hanging="454"/>
      </w:pPr>
      <w:rPr>
        <w:rFonts w:hint="default"/>
      </w:rPr>
    </w:lvl>
    <w:lvl w:ilvl="1">
      <w:start w:val="1"/>
      <w:numFmt w:val="decimal"/>
      <w:isLgl/>
      <w:lvlText w:val="%1.%2"/>
      <w:lvlJc w:val="left"/>
      <w:pPr>
        <w:ind w:left="420" w:hanging="420"/>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5" w15:restartNumberingAfterBreak="0">
    <w:nsid w:val="20521604"/>
    <w:multiLevelType w:val="hybridMultilevel"/>
    <w:tmpl w:val="20B887BA"/>
    <w:name w:val="Parties-41479753A-X"/>
    <w:lvl w:ilvl="0" w:tplc="5F603B1A">
      <w:start w:val="1"/>
      <w:numFmt w:val="decimal"/>
      <w:pStyle w:val="PartiesNumbered"/>
      <w:lvlText w:val="(%1)"/>
      <w:lvlJc w:val="left"/>
      <w:pPr>
        <w:ind w:left="567" w:hanging="567"/>
      </w:pPr>
      <w:rPr>
        <w:rFonts w:hint="default"/>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2956F5C"/>
    <w:multiLevelType w:val="hybridMultilevel"/>
    <w:tmpl w:val="DB6E86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99E5E39"/>
    <w:multiLevelType w:val="hybridMultilevel"/>
    <w:tmpl w:val="99A82B96"/>
    <w:lvl w:ilvl="0" w:tplc="C0E0E4DE">
      <w:start w:val="1"/>
      <w:numFmt w:val="decimal"/>
      <w:lvlText w:val="7.%1"/>
      <w:lvlJc w:val="left"/>
      <w:pPr>
        <w:tabs>
          <w:tab w:val="num" w:pos="851"/>
        </w:tabs>
        <w:ind w:left="851" w:hanging="454"/>
      </w:pPr>
      <w:rPr>
        <w:rFonts w:hint="default"/>
        <w:b w:val="0"/>
        <w:bCs/>
        <w:sz w:val="24"/>
        <w:szCs w:val="24"/>
      </w:rPr>
    </w:lvl>
    <w:lvl w:ilvl="1" w:tplc="209AF754">
      <w:start w:val="1"/>
      <w:numFmt w:val="lowerLetter"/>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7F09F4"/>
    <w:multiLevelType w:val="hybridMultilevel"/>
    <w:tmpl w:val="FFF05532"/>
    <w:lvl w:ilvl="0" w:tplc="FFC4950C">
      <w:start w:val="1"/>
      <w:numFmt w:val="decimal"/>
      <w:lvlText w:val="8.%1"/>
      <w:lvlJc w:val="left"/>
      <w:pPr>
        <w:tabs>
          <w:tab w:val="num" w:pos="454"/>
        </w:tabs>
        <w:ind w:left="454" w:hanging="454"/>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0761C9"/>
    <w:multiLevelType w:val="hybridMultilevel"/>
    <w:tmpl w:val="BD842652"/>
    <w:lvl w:ilvl="0" w:tplc="82A8F086">
      <w:start w:val="2"/>
      <w:numFmt w:val="decimal"/>
      <w:lvlText w:val="%1."/>
      <w:lvlJc w:val="left"/>
      <w:pPr>
        <w:tabs>
          <w:tab w:val="left" w:pos="454"/>
        </w:tabs>
        <w:ind w:left="454" w:hanging="454"/>
      </w:pPr>
      <w:rPr>
        <w:rFonts w:hint="default"/>
        <w:b/>
        <w:bCs w:val="0"/>
        <w:sz w:val="24"/>
        <w:szCs w:val="24"/>
      </w:rPr>
    </w:lvl>
    <w:lvl w:ilvl="1" w:tplc="44E80644">
      <w:start w:val="1"/>
      <w:numFmt w:val="lowerLetter"/>
      <w:lvlText w:val="%2."/>
      <w:lvlJc w:val="left"/>
      <w:pPr>
        <w:tabs>
          <w:tab w:val="left" w:pos="1440"/>
        </w:tabs>
        <w:ind w:left="1440" w:hanging="360"/>
      </w:pPr>
    </w:lvl>
    <w:lvl w:ilvl="2" w:tplc="D21C1CB6">
      <w:start w:val="1"/>
      <w:numFmt w:val="lowerRoman"/>
      <w:lvlText w:val="%3."/>
      <w:lvlJc w:val="right"/>
      <w:pPr>
        <w:tabs>
          <w:tab w:val="left" w:pos="2160"/>
        </w:tabs>
        <w:ind w:left="2160" w:hanging="180"/>
      </w:pPr>
    </w:lvl>
    <w:lvl w:ilvl="3" w:tplc="C1C8888C">
      <w:start w:val="1"/>
      <w:numFmt w:val="decimal"/>
      <w:lvlText w:val="%4."/>
      <w:lvlJc w:val="left"/>
      <w:pPr>
        <w:tabs>
          <w:tab w:val="left" w:pos="2880"/>
        </w:tabs>
        <w:ind w:left="2880" w:hanging="360"/>
      </w:pPr>
    </w:lvl>
    <w:lvl w:ilvl="4" w:tplc="F23A2842">
      <w:start w:val="1"/>
      <w:numFmt w:val="lowerLetter"/>
      <w:lvlText w:val="%5."/>
      <w:lvlJc w:val="left"/>
      <w:pPr>
        <w:tabs>
          <w:tab w:val="left" w:pos="3600"/>
        </w:tabs>
        <w:ind w:left="3600" w:hanging="360"/>
      </w:pPr>
    </w:lvl>
    <w:lvl w:ilvl="5" w:tplc="CCC07678">
      <w:start w:val="1"/>
      <w:numFmt w:val="lowerRoman"/>
      <w:lvlText w:val="%6."/>
      <w:lvlJc w:val="right"/>
      <w:pPr>
        <w:tabs>
          <w:tab w:val="left" w:pos="4320"/>
        </w:tabs>
        <w:ind w:left="4320" w:hanging="180"/>
      </w:pPr>
    </w:lvl>
    <w:lvl w:ilvl="6" w:tplc="50BE0B7A">
      <w:start w:val="1"/>
      <w:numFmt w:val="decimal"/>
      <w:lvlText w:val="%7."/>
      <w:lvlJc w:val="left"/>
      <w:pPr>
        <w:tabs>
          <w:tab w:val="left" w:pos="5040"/>
        </w:tabs>
        <w:ind w:left="5040" w:hanging="360"/>
      </w:pPr>
    </w:lvl>
    <w:lvl w:ilvl="7" w:tplc="B7968D92">
      <w:start w:val="1"/>
      <w:numFmt w:val="lowerLetter"/>
      <w:lvlText w:val="%8."/>
      <w:lvlJc w:val="left"/>
      <w:pPr>
        <w:tabs>
          <w:tab w:val="left" w:pos="5760"/>
        </w:tabs>
        <w:ind w:left="5760" w:hanging="360"/>
      </w:pPr>
    </w:lvl>
    <w:lvl w:ilvl="8" w:tplc="7FFC52AE">
      <w:start w:val="1"/>
      <w:numFmt w:val="lowerRoman"/>
      <w:lvlText w:val="%9."/>
      <w:lvlJc w:val="right"/>
      <w:pPr>
        <w:tabs>
          <w:tab w:val="left" w:pos="6480"/>
        </w:tabs>
        <w:ind w:left="6480" w:hanging="180"/>
      </w:pPr>
    </w:lvl>
  </w:abstractNum>
  <w:abstractNum w:abstractNumId="20" w15:restartNumberingAfterBreak="0">
    <w:nsid w:val="30850A43"/>
    <w:multiLevelType w:val="hybridMultilevel"/>
    <w:tmpl w:val="D9C286C8"/>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313A2A63"/>
    <w:multiLevelType w:val="hybridMultilevel"/>
    <w:tmpl w:val="A920CCB0"/>
    <w:lvl w:ilvl="0" w:tplc="97B688C4">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991726"/>
    <w:multiLevelType w:val="hybridMultilevel"/>
    <w:tmpl w:val="644086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273C88"/>
    <w:multiLevelType w:val="hybridMultilevel"/>
    <w:tmpl w:val="DA2C6266"/>
    <w:lvl w:ilvl="0" w:tplc="7078086C">
      <w:start w:val="17"/>
      <w:numFmt w:val="decimal"/>
      <w:lvlText w:val="%1."/>
      <w:lvlJc w:val="left"/>
      <w:pPr>
        <w:tabs>
          <w:tab w:val="num" w:pos="454"/>
        </w:tabs>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69296A"/>
    <w:multiLevelType w:val="hybridMultilevel"/>
    <w:tmpl w:val="EB025956"/>
    <w:lvl w:ilvl="0" w:tplc="23CEEAD4">
      <w:start w:val="1"/>
      <w:numFmt w:val="decimal"/>
      <w:lvlText w:val="20.%1"/>
      <w:lvlJc w:val="left"/>
      <w:pPr>
        <w:tabs>
          <w:tab w:val="num" w:pos="454"/>
        </w:tabs>
        <w:ind w:left="454"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5A6CD4"/>
    <w:multiLevelType w:val="multilevel"/>
    <w:tmpl w:val="5D7E22A6"/>
    <w:lvl w:ilvl="0">
      <w:start w:val="1"/>
      <w:numFmt w:val="decimal"/>
      <w:lvlRestart w:val="0"/>
      <w:lvlText w:val="%1"/>
      <w:lvlJc w:val="right"/>
      <w:pPr>
        <w:tabs>
          <w:tab w:val="num" w:pos="567"/>
        </w:tabs>
        <w:ind w:left="567" w:hanging="454"/>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lvlText w:val="%1.%2"/>
      <w:lvlJc w:val="right"/>
      <w:pPr>
        <w:tabs>
          <w:tab w:val="num" w:pos="567"/>
        </w:tabs>
        <w:ind w:left="567" w:hanging="454"/>
      </w:pPr>
      <w:rPr>
        <w:rFonts w:ascii="Times New Roman" w:hAnsi="Times New Roman" w:cs="Times New Roman" w:hint="default"/>
        <w:b w:val="0"/>
        <w:i w:val="0"/>
        <w:caps w:val="0"/>
        <w:strike w:val="0"/>
        <w:dstrike w:val="0"/>
        <w:vanish w:val="0"/>
        <w:color w:val="auto"/>
        <w:sz w:val="22"/>
        <w:szCs w:val="22"/>
        <w:u w:val="none"/>
        <w:vertAlign w:val="baseline"/>
        <w:lang w:val="en-GB"/>
      </w:rPr>
    </w:lvl>
    <w:lvl w:ilvl="2">
      <w:start w:val="1"/>
      <w:numFmt w:val="lowerLetter"/>
      <w:lvlText w:val="(%3)"/>
      <w:lvlJc w:val="left"/>
      <w:pPr>
        <w:tabs>
          <w:tab w:val="num" w:pos="1134"/>
        </w:tabs>
        <w:ind w:left="1134" w:hanging="567"/>
      </w:pPr>
      <w:rPr>
        <w:rFonts w:ascii="Times New Roman" w:hAnsi="Times New Roman" w:cs="Times New Roman" w:hint="default"/>
        <w:b w:val="0"/>
        <w:i w:val="0"/>
        <w:caps w:val="0"/>
        <w:strike w:val="0"/>
        <w:dstrike w:val="0"/>
        <w:vanish w:val="0"/>
        <w:color w:val="auto"/>
        <w:sz w:val="24"/>
        <w:szCs w:val="24"/>
        <w:u w:val="none"/>
        <w:vertAlign w:val="baseline"/>
      </w:rPr>
    </w:lvl>
    <w:lvl w:ilvl="3">
      <w:start w:val="1"/>
      <w:numFmt w:val="lowerRoman"/>
      <w:lvlText w:val="(%4)"/>
      <w:lvlJc w:val="left"/>
      <w:pPr>
        <w:tabs>
          <w:tab w:val="num" w:pos="1701"/>
        </w:tabs>
        <w:ind w:left="1701" w:hanging="567"/>
      </w:pPr>
      <w:rPr>
        <w:rFonts w:ascii="Times New Roman" w:hAnsi="Times New Roman" w:cs="Times New Roman" w:hint="default"/>
        <w:b w:val="0"/>
        <w:i w:val="0"/>
        <w:caps w:val="0"/>
        <w:strike w:val="0"/>
        <w:dstrike w:val="0"/>
        <w:vanish w:val="0"/>
        <w:color w:val="auto"/>
        <w:sz w:val="22"/>
        <w:szCs w:val="22"/>
        <w:u w:val="none"/>
        <w:vertAlign w:val="baseline"/>
      </w:rPr>
    </w:lvl>
    <w:lvl w:ilvl="4">
      <w:start w:val="1"/>
      <w:numFmt w:val="upperLetter"/>
      <w:pStyle w:val="StandardL7"/>
      <w:lvlText w:val="(%5)"/>
      <w:lvlJc w:val="left"/>
      <w:pPr>
        <w:tabs>
          <w:tab w:val="num" w:pos="2268"/>
        </w:tabs>
        <w:ind w:left="2268" w:hanging="567"/>
      </w:pPr>
      <w:rPr>
        <w:rFonts w:ascii="Arial" w:hAnsi="Arial" w:cs="Arial"/>
        <w:b w:val="0"/>
        <w:i w:val="0"/>
        <w:caps w:val="0"/>
        <w:strike w:val="0"/>
        <w:dstrike w:val="0"/>
        <w:vanish w:val="0"/>
        <w:color w:val="auto"/>
        <w:sz w:val="20"/>
        <w:u w:val="none"/>
        <w:vertAlign w:val="baseline"/>
      </w:rPr>
    </w:lvl>
    <w:lvl w:ilvl="5">
      <w:start w:val="1"/>
      <w:numFmt w:val="decimal"/>
      <w:pStyle w:val="StandardL8"/>
      <w:lvlText w:val="(%6)"/>
      <w:lvlJc w:val="left"/>
      <w:pPr>
        <w:tabs>
          <w:tab w:val="num" w:pos="2835"/>
        </w:tabs>
        <w:ind w:left="2835" w:hanging="567"/>
      </w:pPr>
      <w:rPr>
        <w:rFonts w:ascii="Arial" w:hAnsi="Arial" w:cs="Arial"/>
        <w:b w:val="0"/>
        <w:i w:val="0"/>
        <w:caps w:val="0"/>
        <w:strike w:val="0"/>
        <w:dstrike w:val="0"/>
        <w:vanish w:val="0"/>
        <w:color w:val="auto"/>
        <w:sz w:val="20"/>
        <w:u w:val="none"/>
        <w:vertAlign w:val="baseline"/>
      </w:rPr>
    </w:lvl>
    <w:lvl w:ilvl="6">
      <w:start w:val="1"/>
      <w:numFmt w:val="upperRoman"/>
      <w:pStyle w:val="StandardL7"/>
      <w:lvlText w:val="(%7)"/>
      <w:lvlJc w:val="left"/>
      <w:pPr>
        <w:tabs>
          <w:tab w:val="num" w:pos="3402"/>
        </w:tabs>
        <w:ind w:left="3402" w:hanging="567"/>
      </w:pPr>
      <w:rPr>
        <w:rFonts w:ascii="Arial" w:hAnsi="Arial" w:cs="Arial"/>
        <w:b w:val="0"/>
        <w:i w:val="0"/>
        <w:caps w:val="0"/>
        <w:strike w:val="0"/>
        <w:dstrike w:val="0"/>
        <w:vanish w:val="0"/>
        <w:color w:val="auto"/>
        <w:sz w:val="20"/>
        <w:u w:val="none"/>
        <w:vertAlign w:val="baseline"/>
      </w:rPr>
    </w:lvl>
    <w:lvl w:ilvl="7">
      <w:start w:val="1"/>
      <w:numFmt w:val="lowerLetter"/>
      <w:pStyle w:val="StandardL8"/>
      <w:lvlText w:val="%8."/>
      <w:lvlJc w:val="left"/>
      <w:pPr>
        <w:tabs>
          <w:tab w:val="num" w:pos="3969"/>
        </w:tabs>
        <w:ind w:left="3969" w:hanging="567"/>
      </w:pPr>
      <w:rPr>
        <w:rFonts w:ascii="Arial" w:hAnsi="Arial" w:cs="Arial"/>
        <w:b w:val="0"/>
        <w:i w:val="0"/>
        <w:caps w:val="0"/>
        <w:strike w:val="0"/>
        <w:dstrike w:val="0"/>
        <w:vanish w:val="0"/>
        <w:color w:val="auto"/>
        <w:sz w:val="20"/>
        <w:u w:val="none"/>
        <w:vertAlign w:val="baseline"/>
      </w:rPr>
    </w:lvl>
    <w:lvl w:ilvl="8">
      <w:start w:val="1"/>
      <w:numFmt w:val="lowerRoman"/>
      <w:lvlText w:val="%9."/>
      <w:lvlJc w:val="left"/>
      <w:pPr>
        <w:tabs>
          <w:tab w:val="num" w:pos="4535"/>
        </w:tabs>
        <w:ind w:left="4535" w:hanging="567"/>
      </w:pPr>
      <w:rPr>
        <w:rFonts w:ascii="Arial" w:hAnsi="Arial" w:cs="Arial"/>
        <w:b w:val="0"/>
        <w:i w:val="0"/>
        <w:caps w:val="0"/>
        <w:strike w:val="0"/>
        <w:dstrike w:val="0"/>
        <w:vanish w:val="0"/>
        <w:color w:val="auto"/>
        <w:sz w:val="20"/>
        <w:u w:val="none"/>
        <w:vertAlign w:val="baseline"/>
      </w:rPr>
    </w:lvl>
  </w:abstractNum>
  <w:abstractNum w:abstractNumId="26" w15:restartNumberingAfterBreak="0">
    <w:nsid w:val="431BD7B7"/>
    <w:multiLevelType w:val="hybridMultilevel"/>
    <w:tmpl w:val="C9C6431A"/>
    <w:lvl w:ilvl="0" w:tplc="9DA07F56">
      <w:start w:val="1"/>
      <w:numFmt w:val="upperLetter"/>
      <w:lvlText w:val="(%1)"/>
      <w:lvlJc w:val="left"/>
      <w:rPr>
        <w:b/>
      </w:rPr>
    </w:lvl>
    <w:lvl w:ilvl="1" w:tplc="E77AE882">
      <w:numFmt w:val="decimal"/>
      <w:lvlText w:val=""/>
      <w:lvlJc w:val="left"/>
    </w:lvl>
    <w:lvl w:ilvl="2" w:tplc="451004A6">
      <w:numFmt w:val="decimal"/>
      <w:lvlText w:val=""/>
      <w:lvlJc w:val="left"/>
    </w:lvl>
    <w:lvl w:ilvl="3" w:tplc="A48E65DC">
      <w:numFmt w:val="decimal"/>
      <w:lvlText w:val=""/>
      <w:lvlJc w:val="left"/>
    </w:lvl>
    <w:lvl w:ilvl="4" w:tplc="00A06F62">
      <w:numFmt w:val="decimal"/>
      <w:lvlText w:val=""/>
      <w:lvlJc w:val="left"/>
    </w:lvl>
    <w:lvl w:ilvl="5" w:tplc="6D585408">
      <w:numFmt w:val="decimal"/>
      <w:lvlText w:val=""/>
      <w:lvlJc w:val="left"/>
    </w:lvl>
    <w:lvl w:ilvl="6" w:tplc="26A60A28">
      <w:numFmt w:val="decimal"/>
      <w:lvlText w:val=""/>
      <w:lvlJc w:val="left"/>
    </w:lvl>
    <w:lvl w:ilvl="7" w:tplc="196458D2">
      <w:numFmt w:val="decimal"/>
      <w:lvlText w:val=""/>
      <w:lvlJc w:val="left"/>
    </w:lvl>
    <w:lvl w:ilvl="8" w:tplc="E6F49F24">
      <w:numFmt w:val="decimal"/>
      <w:lvlText w:val=""/>
      <w:lvlJc w:val="left"/>
    </w:lvl>
  </w:abstractNum>
  <w:abstractNum w:abstractNumId="27" w15:restartNumberingAfterBreak="0">
    <w:nsid w:val="48691F2A"/>
    <w:multiLevelType w:val="hybridMultilevel"/>
    <w:tmpl w:val="72D275CE"/>
    <w:lvl w:ilvl="0" w:tplc="16A887A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F9415F"/>
    <w:multiLevelType w:val="hybridMultilevel"/>
    <w:tmpl w:val="4BE87AF2"/>
    <w:lvl w:ilvl="0" w:tplc="7D28CFE8">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98033C"/>
    <w:multiLevelType w:val="hybridMultilevel"/>
    <w:tmpl w:val="63D0B826"/>
    <w:lvl w:ilvl="0" w:tplc="33EEAB34">
      <w:start w:val="1"/>
      <w:numFmt w:val="decimal"/>
      <w:lvlText w:val="9.%1"/>
      <w:lvlJc w:val="left"/>
      <w:pPr>
        <w:tabs>
          <w:tab w:val="num" w:pos="454"/>
        </w:tabs>
        <w:ind w:left="454" w:hanging="454"/>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107CD5"/>
    <w:multiLevelType w:val="hybridMultilevel"/>
    <w:tmpl w:val="9CEC6F68"/>
    <w:lvl w:ilvl="0" w:tplc="DBC49B84">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2244B0"/>
    <w:multiLevelType w:val="hybridMultilevel"/>
    <w:tmpl w:val="ADC63820"/>
    <w:lvl w:ilvl="0" w:tplc="30129928">
      <w:start w:val="1"/>
      <w:numFmt w:val="decimal"/>
      <w:lvlText w:val="18.%1"/>
      <w:lvlJc w:val="left"/>
      <w:pPr>
        <w:tabs>
          <w:tab w:val="num" w:pos="454"/>
        </w:tabs>
        <w:ind w:left="454" w:hanging="454"/>
      </w:pPr>
      <w:rPr>
        <w:rFonts w:hint="default"/>
        <w:b w:val="0"/>
        <w:bCs/>
      </w:rPr>
    </w:lvl>
    <w:lvl w:ilvl="1" w:tplc="9E14D02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266981"/>
    <w:multiLevelType w:val="hybridMultilevel"/>
    <w:tmpl w:val="9C26EFC2"/>
    <w:lvl w:ilvl="0" w:tplc="0E16B9C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0A7D98"/>
    <w:multiLevelType w:val="hybridMultilevel"/>
    <w:tmpl w:val="AD8E9A88"/>
    <w:lvl w:ilvl="0" w:tplc="CEFC39A2">
      <w:start w:val="1"/>
      <w:numFmt w:val="decimal"/>
      <w:lvlText w:val="2.%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A8131A"/>
    <w:multiLevelType w:val="hybridMultilevel"/>
    <w:tmpl w:val="F9340480"/>
    <w:lvl w:ilvl="0" w:tplc="0415000F">
      <w:start w:val="1"/>
      <w:numFmt w:val="decimal"/>
      <w:lvlText w:val="%1."/>
      <w:lvlJc w:val="left"/>
      <w:pPr>
        <w:tabs>
          <w:tab w:val="left" w:pos="454"/>
        </w:tabs>
        <w:ind w:left="454" w:hanging="454"/>
      </w:pPr>
    </w:lvl>
    <w:lvl w:ilvl="1" w:tplc="44E80644">
      <w:start w:val="1"/>
      <w:numFmt w:val="lowerLetter"/>
      <w:lvlText w:val="%2."/>
      <w:lvlJc w:val="left"/>
      <w:pPr>
        <w:tabs>
          <w:tab w:val="left" w:pos="1043"/>
        </w:tabs>
        <w:ind w:left="1043" w:hanging="360"/>
      </w:pPr>
    </w:lvl>
    <w:lvl w:ilvl="2" w:tplc="D21C1CB6">
      <w:start w:val="1"/>
      <w:numFmt w:val="lowerRoman"/>
      <w:lvlText w:val="%3."/>
      <w:lvlJc w:val="right"/>
      <w:pPr>
        <w:tabs>
          <w:tab w:val="left" w:pos="1763"/>
        </w:tabs>
        <w:ind w:left="1763" w:hanging="180"/>
      </w:pPr>
    </w:lvl>
    <w:lvl w:ilvl="3" w:tplc="C1C8888C">
      <w:start w:val="1"/>
      <w:numFmt w:val="decimal"/>
      <w:lvlText w:val="%4."/>
      <w:lvlJc w:val="left"/>
      <w:pPr>
        <w:tabs>
          <w:tab w:val="left" w:pos="2483"/>
        </w:tabs>
        <w:ind w:left="2483" w:hanging="360"/>
      </w:pPr>
    </w:lvl>
    <w:lvl w:ilvl="4" w:tplc="F23A2842">
      <w:start w:val="1"/>
      <w:numFmt w:val="lowerLetter"/>
      <w:lvlText w:val="%5."/>
      <w:lvlJc w:val="left"/>
      <w:pPr>
        <w:tabs>
          <w:tab w:val="left" w:pos="3203"/>
        </w:tabs>
        <w:ind w:left="3203" w:hanging="360"/>
      </w:pPr>
    </w:lvl>
    <w:lvl w:ilvl="5" w:tplc="CCC07678">
      <w:start w:val="1"/>
      <w:numFmt w:val="lowerRoman"/>
      <w:lvlText w:val="%6."/>
      <w:lvlJc w:val="right"/>
      <w:pPr>
        <w:tabs>
          <w:tab w:val="left" w:pos="3923"/>
        </w:tabs>
        <w:ind w:left="3923" w:hanging="180"/>
      </w:pPr>
    </w:lvl>
    <w:lvl w:ilvl="6" w:tplc="50BE0B7A">
      <w:start w:val="1"/>
      <w:numFmt w:val="decimal"/>
      <w:lvlText w:val="%7."/>
      <w:lvlJc w:val="left"/>
      <w:pPr>
        <w:tabs>
          <w:tab w:val="left" w:pos="4643"/>
        </w:tabs>
        <w:ind w:left="4643" w:hanging="360"/>
      </w:pPr>
    </w:lvl>
    <w:lvl w:ilvl="7" w:tplc="B7968D92">
      <w:start w:val="1"/>
      <w:numFmt w:val="lowerLetter"/>
      <w:lvlText w:val="%8."/>
      <w:lvlJc w:val="left"/>
      <w:pPr>
        <w:tabs>
          <w:tab w:val="left" w:pos="5363"/>
        </w:tabs>
        <w:ind w:left="5363" w:hanging="360"/>
      </w:pPr>
    </w:lvl>
    <w:lvl w:ilvl="8" w:tplc="7FFC52AE">
      <w:start w:val="1"/>
      <w:numFmt w:val="lowerRoman"/>
      <w:lvlText w:val="%9."/>
      <w:lvlJc w:val="right"/>
      <w:pPr>
        <w:tabs>
          <w:tab w:val="left" w:pos="6083"/>
        </w:tabs>
        <w:ind w:left="6083" w:hanging="180"/>
      </w:pPr>
    </w:lvl>
  </w:abstractNum>
  <w:abstractNum w:abstractNumId="35" w15:restartNumberingAfterBreak="0">
    <w:nsid w:val="4F66530B"/>
    <w:multiLevelType w:val="hybridMultilevel"/>
    <w:tmpl w:val="3BD00048"/>
    <w:lvl w:ilvl="0" w:tplc="F58C8CB8">
      <w:start w:val="1"/>
      <w:numFmt w:val="decimal"/>
      <w:lvlText w:val="16.%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3F32E9"/>
    <w:multiLevelType w:val="hybridMultilevel"/>
    <w:tmpl w:val="9210172E"/>
    <w:lvl w:ilvl="0" w:tplc="F1D4DCF8">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CA2FD4"/>
    <w:multiLevelType w:val="hybridMultilevel"/>
    <w:tmpl w:val="36F6E37A"/>
    <w:lvl w:ilvl="0" w:tplc="25BC227E">
      <w:start w:val="1"/>
      <w:numFmt w:val="decimal"/>
      <w:lvlText w:val="10.%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011B6B"/>
    <w:multiLevelType w:val="multilevel"/>
    <w:tmpl w:val="C440625E"/>
    <w:lvl w:ilvl="0">
      <w:start w:val="1"/>
      <w:numFmt w:val="lowerLetter"/>
      <w:pStyle w:val="Liste4-15cm"/>
      <w:lvlText w:val="(%1)"/>
      <w:lvlJc w:val="left"/>
      <w:pPr>
        <w:tabs>
          <w:tab w:val="num" w:pos="1418"/>
        </w:tabs>
        <w:ind w:left="1418"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9DB7A06"/>
    <w:multiLevelType w:val="hybridMultilevel"/>
    <w:tmpl w:val="227EB6B4"/>
    <w:lvl w:ilvl="0" w:tplc="7C1014D8">
      <w:start w:val="1"/>
      <w:numFmt w:val="decimal"/>
      <w:lvlText w:val="%1.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5C3E5C"/>
    <w:multiLevelType w:val="hybridMultilevel"/>
    <w:tmpl w:val="3C40F1A0"/>
    <w:lvl w:ilvl="0" w:tplc="405ED4D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2D7B74"/>
    <w:multiLevelType w:val="hybridMultilevel"/>
    <w:tmpl w:val="F8D236D0"/>
    <w:lvl w:ilvl="0" w:tplc="53B0DBC0">
      <w:start w:val="1"/>
      <w:numFmt w:val="decimal"/>
      <w:lvlText w:val="4.%1"/>
      <w:lvlJc w:val="left"/>
      <w:pPr>
        <w:ind w:left="757"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36603F"/>
    <w:multiLevelType w:val="hybridMultilevel"/>
    <w:tmpl w:val="448E8FD6"/>
    <w:lvl w:ilvl="0" w:tplc="9766BEBE">
      <w:start w:val="1"/>
      <w:numFmt w:val="decimal"/>
      <w:lvlText w:val="13.%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3065D0"/>
    <w:multiLevelType w:val="hybridMultilevel"/>
    <w:tmpl w:val="4B767E9E"/>
    <w:lvl w:ilvl="0" w:tplc="E938B1CE">
      <w:start w:val="1"/>
      <w:numFmt w:val="lowerLetter"/>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B959DC"/>
    <w:multiLevelType w:val="hybridMultilevel"/>
    <w:tmpl w:val="23BEA340"/>
    <w:lvl w:ilvl="0" w:tplc="6AEA3214">
      <w:start w:val="1"/>
      <w:numFmt w:val="decimal"/>
      <w:lvlText w:val="%1)"/>
      <w:lvlJc w:val="left"/>
      <w:pPr>
        <w:ind w:left="1020" w:hanging="360"/>
      </w:pPr>
    </w:lvl>
    <w:lvl w:ilvl="1" w:tplc="73502F2E">
      <w:start w:val="1"/>
      <w:numFmt w:val="decimal"/>
      <w:lvlText w:val="%2)"/>
      <w:lvlJc w:val="left"/>
      <w:pPr>
        <w:ind w:left="1020" w:hanging="360"/>
      </w:pPr>
    </w:lvl>
    <w:lvl w:ilvl="2" w:tplc="5A3E6CDC">
      <w:start w:val="1"/>
      <w:numFmt w:val="decimal"/>
      <w:lvlText w:val="%3)"/>
      <w:lvlJc w:val="left"/>
      <w:pPr>
        <w:ind w:left="1020" w:hanging="360"/>
      </w:pPr>
    </w:lvl>
    <w:lvl w:ilvl="3" w:tplc="B2527044">
      <w:start w:val="1"/>
      <w:numFmt w:val="decimal"/>
      <w:lvlText w:val="%4)"/>
      <w:lvlJc w:val="left"/>
      <w:pPr>
        <w:ind w:left="1020" w:hanging="360"/>
      </w:pPr>
    </w:lvl>
    <w:lvl w:ilvl="4" w:tplc="53B827B2">
      <w:start w:val="1"/>
      <w:numFmt w:val="decimal"/>
      <w:lvlText w:val="%5)"/>
      <w:lvlJc w:val="left"/>
      <w:pPr>
        <w:ind w:left="1020" w:hanging="360"/>
      </w:pPr>
    </w:lvl>
    <w:lvl w:ilvl="5" w:tplc="3F7E379A">
      <w:start w:val="1"/>
      <w:numFmt w:val="decimal"/>
      <w:lvlText w:val="%6)"/>
      <w:lvlJc w:val="left"/>
      <w:pPr>
        <w:ind w:left="1020" w:hanging="360"/>
      </w:pPr>
    </w:lvl>
    <w:lvl w:ilvl="6" w:tplc="8AFAFF1A">
      <w:start w:val="1"/>
      <w:numFmt w:val="decimal"/>
      <w:lvlText w:val="%7)"/>
      <w:lvlJc w:val="left"/>
      <w:pPr>
        <w:ind w:left="1020" w:hanging="360"/>
      </w:pPr>
    </w:lvl>
    <w:lvl w:ilvl="7" w:tplc="33268422">
      <w:start w:val="1"/>
      <w:numFmt w:val="decimal"/>
      <w:lvlText w:val="%8)"/>
      <w:lvlJc w:val="left"/>
      <w:pPr>
        <w:ind w:left="1020" w:hanging="360"/>
      </w:pPr>
    </w:lvl>
    <w:lvl w:ilvl="8" w:tplc="7E5AB144">
      <w:start w:val="1"/>
      <w:numFmt w:val="decimal"/>
      <w:lvlText w:val="%9)"/>
      <w:lvlJc w:val="left"/>
      <w:pPr>
        <w:ind w:left="1020" w:hanging="360"/>
      </w:pPr>
    </w:lvl>
  </w:abstractNum>
  <w:abstractNum w:abstractNumId="45" w15:restartNumberingAfterBreak="0">
    <w:nsid w:val="64F54E5C"/>
    <w:multiLevelType w:val="hybridMultilevel"/>
    <w:tmpl w:val="1E9002FE"/>
    <w:lvl w:ilvl="0" w:tplc="03E6D8D6">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195ACC"/>
    <w:multiLevelType w:val="multilevel"/>
    <w:tmpl w:val="BECC2978"/>
    <w:lvl w:ilvl="0">
      <w:start w:val="19"/>
      <w:numFmt w:val="decimal"/>
      <w:lvlText w:val="%1."/>
      <w:lvlJc w:val="left"/>
      <w:pPr>
        <w:tabs>
          <w:tab w:val="num" w:pos="454"/>
        </w:tabs>
        <w:ind w:left="454" w:hanging="454"/>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7" w15:restartNumberingAfterBreak="0">
    <w:nsid w:val="6A7B3A34"/>
    <w:multiLevelType w:val="hybridMultilevel"/>
    <w:tmpl w:val="0CD25ADE"/>
    <w:lvl w:ilvl="0" w:tplc="539AD1C8">
      <w:start w:val="1"/>
      <w:numFmt w:val="decimal"/>
      <w:lvlText w:val="21.%1"/>
      <w:lvlJc w:val="left"/>
      <w:pPr>
        <w:tabs>
          <w:tab w:val="num" w:pos="454"/>
        </w:tabs>
        <w:ind w:left="454" w:hanging="454"/>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2031FF"/>
    <w:multiLevelType w:val="hybridMultilevel"/>
    <w:tmpl w:val="80388112"/>
    <w:lvl w:ilvl="0" w:tplc="209AF754">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4258D1"/>
    <w:multiLevelType w:val="hybridMultilevel"/>
    <w:tmpl w:val="97D4456A"/>
    <w:lvl w:ilvl="0" w:tplc="65E2E9D8">
      <w:start w:val="2"/>
      <w:numFmt w:val="decimal"/>
      <w:lvlText w:val="6.%1"/>
      <w:lvlJc w:val="left"/>
      <w:pPr>
        <w:ind w:left="72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AC7744"/>
    <w:multiLevelType w:val="hybridMultilevel"/>
    <w:tmpl w:val="9C2606BC"/>
    <w:lvl w:ilvl="0" w:tplc="F99EC1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4501071">
    <w:abstractNumId w:val="26"/>
  </w:num>
  <w:num w:numId="2" w16cid:durableId="698552146">
    <w:abstractNumId w:val="25"/>
  </w:num>
  <w:num w:numId="3" w16cid:durableId="342585135">
    <w:abstractNumId w:val="15"/>
  </w:num>
  <w:num w:numId="4" w16cid:durableId="1609504725">
    <w:abstractNumId w:val="13"/>
  </w:num>
  <w:num w:numId="5" w16cid:durableId="13558389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7748128">
    <w:abstractNumId w:val="45"/>
  </w:num>
  <w:num w:numId="7" w16cid:durableId="1060664773">
    <w:abstractNumId w:val="16"/>
  </w:num>
  <w:num w:numId="8" w16cid:durableId="1552766388">
    <w:abstractNumId w:val="7"/>
  </w:num>
  <w:num w:numId="9" w16cid:durableId="1612198819">
    <w:abstractNumId w:val="2"/>
  </w:num>
  <w:num w:numId="10" w16cid:durableId="132599362">
    <w:abstractNumId w:val="34"/>
  </w:num>
  <w:num w:numId="11" w16cid:durableId="1915433927">
    <w:abstractNumId w:val="39"/>
  </w:num>
  <w:num w:numId="12" w16cid:durableId="1566331449">
    <w:abstractNumId w:val="9"/>
  </w:num>
  <w:num w:numId="13" w16cid:durableId="737438431">
    <w:abstractNumId w:val="43"/>
  </w:num>
  <w:num w:numId="14" w16cid:durableId="707145801">
    <w:abstractNumId w:val="19"/>
  </w:num>
  <w:num w:numId="15" w16cid:durableId="1291473695">
    <w:abstractNumId w:val="33"/>
  </w:num>
  <w:num w:numId="16" w16cid:durableId="788204742">
    <w:abstractNumId w:val="3"/>
  </w:num>
  <w:num w:numId="17" w16cid:durableId="1765346189">
    <w:abstractNumId w:val="41"/>
  </w:num>
  <w:num w:numId="18" w16cid:durableId="1818758631">
    <w:abstractNumId w:val="36"/>
  </w:num>
  <w:num w:numId="19" w16cid:durableId="395594957">
    <w:abstractNumId w:val="4"/>
  </w:num>
  <w:num w:numId="20" w16cid:durableId="1355423036">
    <w:abstractNumId w:val="27"/>
  </w:num>
  <w:num w:numId="21" w16cid:durableId="407920155">
    <w:abstractNumId w:val="49"/>
  </w:num>
  <w:num w:numId="22" w16cid:durableId="152642758">
    <w:abstractNumId w:val="17"/>
  </w:num>
  <w:num w:numId="23" w16cid:durableId="785270740">
    <w:abstractNumId w:val="32"/>
  </w:num>
  <w:num w:numId="24" w16cid:durableId="996423260">
    <w:abstractNumId w:val="40"/>
  </w:num>
  <w:num w:numId="25" w16cid:durableId="1917396689">
    <w:abstractNumId w:val="18"/>
  </w:num>
  <w:num w:numId="26" w16cid:durableId="1056007430">
    <w:abstractNumId w:val="28"/>
  </w:num>
  <w:num w:numId="27" w16cid:durableId="2113814090">
    <w:abstractNumId w:val="29"/>
  </w:num>
  <w:num w:numId="28" w16cid:durableId="692151907">
    <w:abstractNumId w:val="8"/>
  </w:num>
  <w:num w:numId="29" w16cid:durableId="10229003">
    <w:abstractNumId w:val="37"/>
  </w:num>
  <w:num w:numId="30" w16cid:durableId="1411921808">
    <w:abstractNumId w:val="42"/>
  </w:num>
  <w:num w:numId="31" w16cid:durableId="1197545098">
    <w:abstractNumId w:val="10"/>
  </w:num>
  <w:num w:numId="32" w16cid:durableId="1801998165">
    <w:abstractNumId w:val="30"/>
  </w:num>
  <w:num w:numId="33" w16cid:durableId="587539235">
    <w:abstractNumId w:val="0"/>
  </w:num>
  <w:num w:numId="34" w16cid:durableId="1745948811">
    <w:abstractNumId w:val="50"/>
  </w:num>
  <w:num w:numId="35" w16cid:durableId="236869495">
    <w:abstractNumId w:val="35"/>
  </w:num>
  <w:num w:numId="36" w16cid:durableId="15496102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6391590">
    <w:abstractNumId w:val="23"/>
  </w:num>
  <w:num w:numId="38" w16cid:durableId="653409953">
    <w:abstractNumId w:val="5"/>
  </w:num>
  <w:num w:numId="39" w16cid:durableId="1886480516">
    <w:abstractNumId w:val="1"/>
  </w:num>
  <w:num w:numId="40" w16cid:durableId="10492583">
    <w:abstractNumId w:val="31"/>
  </w:num>
  <w:num w:numId="41" w16cid:durableId="18172638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53897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38242383">
    <w:abstractNumId w:val="46"/>
  </w:num>
  <w:num w:numId="44" w16cid:durableId="357630706">
    <w:abstractNumId w:val="6"/>
  </w:num>
  <w:num w:numId="45" w16cid:durableId="1193685377">
    <w:abstractNumId w:val="24"/>
  </w:num>
  <w:num w:numId="46" w16cid:durableId="334571584">
    <w:abstractNumId w:val="14"/>
  </w:num>
  <w:num w:numId="47" w16cid:durableId="1605260036">
    <w:abstractNumId w:val="47"/>
  </w:num>
  <w:num w:numId="48" w16cid:durableId="1210412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976556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70453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978645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2919179">
    <w:abstractNumId w:val="21"/>
  </w:num>
  <w:num w:numId="53" w16cid:durableId="1626307325">
    <w:abstractNumId w:val="48"/>
  </w:num>
  <w:num w:numId="54" w16cid:durableId="1227834771">
    <w:abstractNumId w:val="20"/>
  </w:num>
  <w:num w:numId="55" w16cid:durableId="647369610">
    <w:abstractNumId w:val="22"/>
  </w:num>
  <w:num w:numId="56" w16cid:durableId="1898011549">
    <w:abstractNumId w:val="38"/>
  </w:num>
  <w:num w:numId="57" w16cid:durableId="4485658">
    <w:abstractNumId w:val="12"/>
  </w:num>
  <w:num w:numId="58" w16cid:durableId="1998265727">
    <w:abstractNumId w:val="44"/>
  </w:num>
  <w:num w:numId="59" w16cid:durableId="200636129">
    <w:abstractNumId w:val="11"/>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Łukasz Galant">
    <w15:presenceInfo w15:providerId="None" w15:userId="Łukasz Gal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C7"/>
    <w:rsid w:val="00003974"/>
    <w:rsid w:val="000369A3"/>
    <w:rsid w:val="00044CBD"/>
    <w:rsid w:val="00074E92"/>
    <w:rsid w:val="000C31CA"/>
    <w:rsid w:val="001372DA"/>
    <w:rsid w:val="001723F5"/>
    <w:rsid w:val="001F4C01"/>
    <w:rsid w:val="00235697"/>
    <w:rsid w:val="003116DA"/>
    <w:rsid w:val="00321AB0"/>
    <w:rsid w:val="00363938"/>
    <w:rsid w:val="003828E2"/>
    <w:rsid w:val="003D6AA5"/>
    <w:rsid w:val="00410056"/>
    <w:rsid w:val="00417D7B"/>
    <w:rsid w:val="004B10DF"/>
    <w:rsid w:val="004E695C"/>
    <w:rsid w:val="004F3037"/>
    <w:rsid w:val="00523BD2"/>
    <w:rsid w:val="00587D62"/>
    <w:rsid w:val="005B08C3"/>
    <w:rsid w:val="006426C7"/>
    <w:rsid w:val="006E597B"/>
    <w:rsid w:val="0070251F"/>
    <w:rsid w:val="00796DF7"/>
    <w:rsid w:val="007A64A7"/>
    <w:rsid w:val="00833ED1"/>
    <w:rsid w:val="00843D32"/>
    <w:rsid w:val="00882C84"/>
    <w:rsid w:val="008D5A4E"/>
    <w:rsid w:val="0094196F"/>
    <w:rsid w:val="00954FAC"/>
    <w:rsid w:val="009C4976"/>
    <w:rsid w:val="00AD2DDB"/>
    <w:rsid w:val="00BC60EB"/>
    <w:rsid w:val="00C13465"/>
    <w:rsid w:val="00D01D97"/>
    <w:rsid w:val="00D303ED"/>
    <w:rsid w:val="00D40543"/>
    <w:rsid w:val="00EE4982"/>
    <w:rsid w:val="00FE48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4F0F8"/>
  <w15:chartTrackingRefBased/>
  <w15:docId w15:val="{B1834E99-8AC8-4AA6-8DE2-95F44565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6426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6426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6426C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6426C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6426C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6426C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6426C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6426C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6426C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426C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rsid w:val="006426C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rsid w:val="006426C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rsid w:val="006426C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rsid w:val="006426C7"/>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rsid w:val="006426C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rsid w:val="006426C7"/>
    <w:rPr>
      <w:rFonts w:eastAsiaTheme="majorEastAsia" w:cstheme="majorBidi"/>
      <w:color w:val="595959" w:themeColor="text1" w:themeTint="A6"/>
    </w:rPr>
  </w:style>
  <w:style w:type="character" w:customStyle="1" w:styleId="Nagwek8Znak">
    <w:name w:val="Nagłówek 8 Znak"/>
    <w:basedOn w:val="Domylnaczcionkaakapitu"/>
    <w:link w:val="Nagwek8"/>
    <w:uiPriority w:val="99"/>
    <w:rsid w:val="006426C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6426C7"/>
    <w:rPr>
      <w:rFonts w:eastAsiaTheme="majorEastAsia" w:cstheme="majorBidi"/>
      <w:color w:val="272727" w:themeColor="text1" w:themeTint="D8"/>
    </w:rPr>
  </w:style>
  <w:style w:type="paragraph" w:styleId="Tytu">
    <w:name w:val="Title"/>
    <w:basedOn w:val="Normalny"/>
    <w:next w:val="Normalny"/>
    <w:link w:val="TytuZnak"/>
    <w:uiPriority w:val="10"/>
    <w:qFormat/>
    <w:rsid w:val="006426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26C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6C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6C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6C7"/>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6C7"/>
    <w:rPr>
      <w:i/>
      <w:iCs/>
      <w:color w:val="404040" w:themeColor="text1" w:themeTint="BF"/>
    </w:rPr>
  </w:style>
  <w:style w:type="paragraph" w:styleId="Akapitzlist">
    <w:name w:val="List Paragraph"/>
    <w:aliases w:val="Lettre d'introduction,Bullets,BulletsLevel1,Akapit z listą BS,zwykły tekst,List Paragraph1,BulletC,normalny tekst,Obiekt,Numerowanie,List Paragraph"/>
    <w:basedOn w:val="Normalny"/>
    <w:link w:val="AkapitzlistZnak"/>
    <w:uiPriority w:val="1"/>
    <w:qFormat/>
    <w:rsid w:val="006426C7"/>
    <w:pPr>
      <w:ind w:left="720"/>
      <w:contextualSpacing/>
    </w:pPr>
  </w:style>
  <w:style w:type="character" w:styleId="Wyrnienieintensywne">
    <w:name w:val="Intense Emphasis"/>
    <w:basedOn w:val="Domylnaczcionkaakapitu"/>
    <w:uiPriority w:val="21"/>
    <w:qFormat/>
    <w:rsid w:val="006426C7"/>
    <w:rPr>
      <w:i/>
      <w:iCs/>
      <w:color w:val="2F5496" w:themeColor="accent1" w:themeShade="BF"/>
    </w:rPr>
  </w:style>
  <w:style w:type="paragraph" w:styleId="Cytatintensywny">
    <w:name w:val="Intense Quote"/>
    <w:basedOn w:val="Normalny"/>
    <w:next w:val="Normalny"/>
    <w:link w:val="CytatintensywnyZnak"/>
    <w:uiPriority w:val="30"/>
    <w:qFormat/>
    <w:rsid w:val="006426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426C7"/>
    <w:rPr>
      <w:i/>
      <w:iCs/>
      <w:color w:val="2F5496" w:themeColor="accent1" w:themeShade="BF"/>
    </w:rPr>
  </w:style>
  <w:style w:type="character" w:styleId="Odwoanieintensywne">
    <w:name w:val="Intense Reference"/>
    <w:basedOn w:val="Domylnaczcionkaakapitu"/>
    <w:uiPriority w:val="32"/>
    <w:qFormat/>
    <w:rsid w:val="006426C7"/>
    <w:rPr>
      <w:b/>
      <w:bCs/>
      <w:smallCaps/>
      <w:color w:val="2F5496" w:themeColor="accent1" w:themeShade="BF"/>
      <w:spacing w:val="5"/>
    </w:rPr>
  </w:style>
  <w:style w:type="paragraph" w:styleId="Nagwek">
    <w:name w:val="header"/>
    <w:basedOn w:val="Normalny"/>
    <w:link w:val="NagwekZnak"/>
    <w:uiPriority w:val="99"/>
    <w:unhideWhenUsed/>
    <w:rsid w:val="007A64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64A7"/>
  </w:style>
  <w:style w:type="paragraph" w:styleId="Stopka">
    <w:name w:val="footer"/>
    <w:basedOn w:val="Normalny"/>
    <w:link w:val="StopkaZnak"/>
    <w:uiPriority w:val="99"/>
    <w:unhideWhenUsed/>
    <w:rsid w:val="007A64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64A7"/>
  </w:style>
  <w:style w:type="numbering" w:customStyle="1" w:styleId="Bezlisty1">
    <w:name w:val="Bez listy1"/>
    <w:next w:val="Bezlisty"/>
    <w:uiPriority w:val="99"/>
    <w:semiHidden/>
    <w:unhideWhenUsed/>
    <w:rsid w:val="001723F5"/>
  </w:style>
  <w:style w:type="paragraph" w:customStyle="1" w:styleId="redniasiatka21">
    <w:name w:val="Średnia siatka 21"/>
    <w:uiPriority w:val="1"/>
    <w:qFormat/>
    <w:rsid w:val="001723F5"/>
    <w:pPr>
      <w:spacing w:after="0" w:line="240" w:lineRule="auto"/>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1723F5"/>
    <w:pPr>
      <w:spacing w:after="0" w:line="240" w:lineRule="auto"/>
    </w:pPr>
    <w:rPr>
      <w:rFonts w:ascii="Tahoma" w:eastAsia="Times New Roman" w:hAnsi="Tahoma" w:cs="Times New Roman"/>
      <w:kern w:val="0"/>
      <w:sz w:val="16"/>
      <w:szCs w:val="16"/>
      <w:lang w:val="x-none" w:eastAsia="pl-PL"/>
      <w14:ligatures w14:val="none"/>
    </w:rPr>
  </w:style>
  <w:style w:type="character" w:customStyle="1" w:styleId="TekstdymkaZnak">
    <w:name w:val="Tekst dymka Znak"/>
    <w:basedOn w:val="Domylnaczcionkaakapitu"/>
    <w:link w:val="Tekstdymka"/>
    <w:uiPriority w:val="99"/>
    <w:semiHidden/>
    <w:rsid w:val="001723F5"/>
    <w:rPr>
      <w:rFonts w:ascii="Tahoma" w:eastAsia="Times New Roman" w:hAnsi="Tahoma" w:cs="Times New Roman"/>
      <w:kern w:val="0"/>
      <w:sz w:val="16"/>
      <w:szCs w:val="16"/>
      <w:lang w:val="x-none" w:eastAsia="pl-PL"/>
      <w14:ligatures w14:val="none"/>
    </w:rPr>
  </w:style>
  <w:style w:type="character" w:styleId="Numerstrony">
    <w:name w:val="page number"/>
    <w:basedOn w:val="Domylnaczcionkaakapitu"/>
    <w:rsid w:val="001723F5"/>
  </w:style>
  <w:style w:type="character" w:styleId="Hipercze">
    <w:name w:val="Hyperlink"/>
    <w:uiPriority w:val="99"/>
    <w:unhideWhenUsed/>
    <w:rsid w:val="001723F5"/>
    <w:rPr>
      <w:rFonts w:ascii="Times New Roman" w:hAnsi="Times New Roman" w:cs="Times New Roman" w:hint="default"/>
      <w:color w:val="0000FF"/>
      <w:u w:val="single"/>
    </w:rPr>
  </w:style>
  <w:style w:type="paragraph" w:customStyle="1" w:styleId="Kolorowalistaakcent11">
    <w:name w:val="Kolorowa lista — akcent 11"/>
    <w:basedOn w:val="Normalny"/>
    <w:uiPriority w:val="34"/>
    <w:qFormat/>
    <w:rsid w:val="001723F5"/>
    <w:pPr>
      <w:suppressAutoHyphens/>
      <w:spacing w:after="200" w:line="276" w:lineRule="auto"/>
      <w:ind w:left="720"/>
      <w:contextualSpacing/>
    </w:pPr>
    <w:rPr>
      <w:rFonts w:ascii="Calibri" w:eastAsia="Times New Roman" w:hAnsi="Calibri" w:cs="Calibri"/>
      <w:kern w:val="0"/>
      <w:lang w:eastAsia="ar-SA"/>
      <w14:ligatures w14:val="none"/>
    </w:rPr>
  </w:style>
  <w:style w:type="paragraph" w:styleId="Tekstprzypisudolnego">
    <w:name w:val="footnote text"/>
    <w:basedOn w:val="Normalny"/>
    <w:link w:val="TekstprzypisudolnegoZnak"/>
    <w:uiPriority w:val="99"/>
    <w:unhideWhenUsed/>
    <w:rsid w:val="001723F5"/>
    <w:pPr>
      <w:spacing w:after="0" w:line="240" w:lineRule="auto"/>
      <w:jc w:val="both"/>
    </w:pPr>
    <w:rPr>
      <w:rFonts w:ascii="Calibri" w:eastAsia="Calibri" w:hAnsi="Calibri" w:cs="Times New Roman"/>
      <w:kern w:val="0"/>
      <w:sz w:val="20"/>
      <w:szCs w:val="20"/>
      <w14:ligatures w14:val="none"/>
    </w:rPr>
  </w:style>
  <w:style w:type="character" w:customStyle="1" w:styleId="TekstprzypisudolnegoZnak">
    <w:name w:val="Tekst przypisu dolnego Znak"/>
    <w:basedOn w:val="Domylnaczcionkaakapitu"/>
    <w:link w:val="Tekstprzypisudolnego"/>
    <w:uiPriority w:val="99"/>
    <w:rsid w:val="001723F5"/>
    <w:rPr>
      <w:rFonts w:ascii="Calibri" w:eastAsia="Calibri" w:hAnsi="Calibri" w:cs="Times New Roman"/>
      <w:kern w:val="0"/>
      <w:sz w:val="20"/>
      <w:szCs w:val="20"/>
      <w14:ligatures w14:val="none"/>
    </w:rPr>
  </w:style>
  <w:style w:type="character" w:styleId="Odwoanieprzypisudolnego">
    <w:name w:val="footnote reference"/>
    <w:uiPriority w:val="99"/>
    <w:unhideWhenUsed/>
    <w:rsid w:val="001723F5"/>
    <w:rPr>
      <w:vertAlign w:val="superscript"/>
    </w:rPr>
  </w:style>
  <w:style w:type="character" w:customStyle="1" w:styleId="Prompt">
    <w:name w:val="Prompt"/>
    <w:uiPriority w:val="29"/>
    <w:qFormat/>
    <w:rsid w:val="001723F5"/>
    <w:rPr>
      <w:color w:val="auto"/>
    </w:rPr>
  </w:style>
  <w:style w:type="paragraph" w:customStyle="1" w:styleId="CoverParties">
    <w:name w:val="Cover Parties"/>
    <w:basedOn w:val="Normalny"/>
    <w:next w:val="CoverPartiesand"/>
    <w:uiPriority w:val="29"/>
    <w:qFormat/>
    <w:rsid w:val="001723F5"/>
    <w:pPr>
      <w:spacing w:after="240" w:line="360" w:lineRule="auto"/>
      <w:jc w:val="center"/>
    </w:pPr>
    <w:rPr>
      <w:rFonts w:ascii="Arial" w:eastAsia="Times New Roman" w:hAnsi="Arial" w:cs="Arial"/>
      <w:b/>
      <w:caps/>
      <w:kern w:val="0"/>
      <w:sz w:val="24"/>
      <w:szCs w:val="24"/>
      <w:lang w:val="en-GB"/>
      <w14:ligatures w14:val="none"/>
    </w:rPr>
  </w:style>
  <w:style w:type="paragraph" w:customStyle="1" w:styleId="CoverPartiesand">
    <w:name w:val="Cover Parties and"/>
    <w:basedOn w:val="Normalny"/>
    <w:next w:val="CoverParties"/>
    <w:uiPriority w:val="29"/>
    <w:qFormat/>
    <w:rsid w:val="001723F5"/>
    <w:pPr>
      <w:spacing w:after="240" w:line="360" w:lineRule="auto"/>
      <w:jc w:val="center"/>
    </w:pPr>
    <w:rPr>
      <w:rFonts w:ascii="Arial" w:eastAsia="Times New Roman" w:hAnsi="Arial" w:cs="Arial"/>
      <w:b/>
      <w:kern w:val="0"/>
      <w:sz w:val="24"/>
      <w:szCs w:val="24"/>
      <w:lang w:val="en-GB"/>
      <w14:ligatures w14:val="none"/>
    </w:rPr>
  </w:style>
  <w:style w:type="paragraph" w:customStyle="1" w:styleId="StandardL2">
    <w:name w:val="Standard_L2"/>
    <w:basedOn w:val="Normalny"/>
    <w:link w:val="StandardL2Char"/>
    <w:uiPriority w:val="49"/>
    <w:qFormat/>
    <w:rsid w:val="001723F5"/>
    <w:pPr>
      <w:spacing w:after="240" w:line="240" w:lineRule="auto"/>
      <w:jc w:val="both"/>
      <w:outlineLvl w:val="1"/>
    </w:pPr>
    <w:rPr>
      <w:rFonts w:ascii="Arial" w:eastAsia="Times New Roman" w:hAnsi="Arial" w:cs="Arial"/>
      <w:b/>
      <w:kern w:val="0"/>
      <w:sz w:val="20"/>
      <w:szCs w:val="24"/>
      <w:lang w:val="en-GB"/>
      <w14:ligatures w14:val="none"/>
    </w:rPr>
  </w:style>
  <w:style w:type="character" w:customStyle="1" w:styleId="StandardL2Char">
    <w:name w:val="Standard_L2 Char"/>
    <w:link w:val="StandardL2"/>
    <w:uiPriority w:val="49"/>
    <w:rsid w:val="001723F5"/>
    <w:rPr>
      <w:rFonts w:ascii="Arial" w:eastAsia="Times New Roman" w:hAnsi="Arial" w:cs="Arial"/>
      <w:b/>
      <w:kern w:val="0"/>
      <w:sz w:val="20"/>
      <w:szCs w:val="24"/>
      <w:lang w:val="en-GB"/>
      <w14:ligatures w14:val="none"/>
    </w:rPr>
  </w:style>
  <w:style w:type="paragraph" w:customStyle="1" w:styleId="StandardL1">
    <w:name w:val="Standard_L1"/>
    <w:basedOn w:val="Normalny"/>
    <w:rsid w:val="001723F5"/>
    <w:pPr>
      <w:spacing w:after="0" w:line="240" w:lineRule="auto"/>
      <w:ind w:left="720" w:hanging="360"/>
    </w:pPr>
    <w:rPr>
      <w:rFonts w:ascii="Times New Roman" w:eastAsia="Yu Mincho" w:hAnsi="Times New Roman" w:cs="Times New Roman"/>
      <w:kern w:val="0"/>
      <w:lang w:val="en-GB" w:eastAsia="en-GB"/>
      <w14:ligatures w14:val="none"/>
    </w:rPr>
  </w:style>
  <w:style w:type="paragraph" w:customStyle="1" w:styleId="StandardL3">
    <w:name w:val="Standard_L3"/>
    <w:basedOn w:val="Normalny"/>
    <w:rsid w:val="001723F5"/>
    <w:pPr>
      <w:spacing w:after="0" w:line="240" w:lineRule="auto"/>
      <w:ind w:left="2160" w:hanging="180"/>
    </w:pPr>
    <w:rPr>
      <w:rFonts w:ascii="Times New Roman" w:eastAsia="Yu Mincho" w:hAnsi="Times New Roman" w:cs="Times New Roman"/>
      <w:kern w:val="0"/>
      <w:lang w:val="en-GB" w:eastAsia="en-GB"/>
      <w14:ligatures w14:val="none"/>
    </w:rPr>
  </w:style>
  <w:style w:type="paragraph" w:customStyle="1" w:styleId="StandardL4">
    <w:name w:val="Standard_L4"/>
    <w:basedOn w:val="Normalny"/>
    <w:rsid w:val="001723F5"/>
    <w:pPr>
      <w:spacing w:after="0" w:line="240" w:lineRule="auto"/>
      <w:ind w:left="2880" w:hanging="360"/>
    </w:pPr>
    <w:rPr>
      <w:rFonts w:ascii="Times New Roman" w:eastAsia="Yu Mincho" w:hAnsi="Times New Roman" w:cs="Times New Roman"/>
      <w:kern w:val="0"/>
      <w:lang w:val="en-GB" w:eastAsia="en-GB"/>
      <w14:ligatures w14:val="none"/>
    </w:rPr>
  </w:style>
  <w:style w:type="paragraph" w:customStyle="1" w:styleId="StandardL5">
    <w:name w:val="Standard_L5"/>
    <w:basedOn w:val="Normalny"/>
    <w:rsid w:val="001723F5"/>
    <w:pPr>
      <w:spacing w:after="0" w:line="240" w:lineRule="auto"/>
      <w:ind w:left="3600" w:hanging="360"/>
    </w:pPr>
    <w:rPr>
      <w:rFonts w:ascii="Times New Roman" w:eastAsia="Yu Mincho" w:hAnsi="Times New Roman" w:cs="Times New Roman"/>
      <w:kern w:val="0"/>
      <w:lang w:val="en-GB" w:eastAsia="en-GB"/>
      <w14:ligatures w14:val="none"/>
    </w:rPr>
  </w:style>
  <w:style w:type="paragraph" w:customStyle="1" w:styleId="StandardL6">
    <w:name w:val="Standard_L6"/>
    <w:basedOn w:val="Normalny"/>
    <w:rsid w:val="001723F5"/>
    <w:pPr>
      <w:spacing w:after="0" w:line="240" w:lineRule="auto"/>
      <w:ind w:left="4320" w:hanging="180"/>
    </w:pPr>
    <w:rPr>
      <w:rFonts w:ascii="Times New Roman" w:eastAsia="Yu Mincho" w:hAnsi="Times New Roman" w:cs="Times New Roman"/>
      <w:kern w:val="0"/>
      <w:lang w:val="en-GB" w:eastAsia="en-GB"/>
      <w14:ligatures w14:val="none"/>
    </w:rPr>
  </w:style>
  <w:style w:type="paragraph" w:customStyle="1" w:styleId="StandardL7">
    <w:name w:val="Standard_L7"/>
    <w:basedOn w:val="Normalny"/>
    <w:rsid w:val="001723F5"/>
    <w:pPr>
      <w:numPr>
        <w:ilvl w:val="6"/>
        <w:numId w:val="2"/>
      </w:numPr>
      <w:tabs>
        <w:tab w:val="clear" w:pos="3402"/>
      </w:tabs>
      <w:spacing w:after="0" w:line="240" w:lineRule="auto"/>
      <w:ind w:left="5040" w:hanging="360"/>
    </w:pPr>
    <w:rPr>
      <w:rFonts w:ascii="Times New Roman" w:eastAsia="Yu Mincho" w:hAnsi="Times New Roman" w:cs="Times New Roman"/>
      <w:kern w:val="0"/>
      <w:lang w:val="en-GB" w:eastAsia="en-GB"/>
      <w14:ligatures w14:val="none"/>
    </w:rPr>
  </w:style>
  <w:style w:type="paragraph" w:customStyle="1" w:styleId="StandardL8">
    <w:name w:val="Standard_L8"/>
    <w:basedOn w:val="Normalny"/>
    <w:rsid w:val="001723F5"/>
    <w:pPr>
      <w:numPr>
        <w:ilvl w:val="7"/>
        <w:numId w:val="2"/>
      </w:numPr>
      <w:tabs>
        <w:tab w:val="clear" w:pos="3969"/>
      </w:tabs>
      <w:spacing w:after="0" w:line="240" w:lineRule="auto"/>
      <w:ind w:left="5760" w:hanging="360"/>
    </w:pPr>
    <w:rPr>
      <w:rFonts w:ascii="Times New Roman" w:eastAsia="Yu Mincho" w:hAnsi="Times New Roman" w:cs="Times New Roman"/>
      <w:kern w:val="0"/>
      <w:lang w:val="en-GB" w:eastAsia="en-GB"/>
      <w14:ligatures w14:val="none"/>
    </w:rPr>
  </w:style>
  <w:style w:type="paragraph" w:customStyle="1" w:styleId="StandardL9">
    <w:name w:val="Standard_L9"/>
    <w:basedOn w:val="Normalny"/>
    <w:rsid w:val="001723F5"/>
    <w:pPr>
      <w:tabs>
        <w:tab w:val="num" w:pos="4535"/>
      </w:tabs>
      <w:spacing w:after="0" w:line="240" w:lineRule="auto"/>
      <w:ind w:left="4535" w:hanging="567"/>
    </w:pPr>
    <w:rPr>
      <w:rFonts w:ascii="Times New Roman" w:eastAsia="Yu Mincho" w:hAnsi="Times New Roman" w:cs="Times New Roman"/>
      <w:kern w:val="0"/>
      <w:lang w:val="en-GB" w:eastAsia="en-GB"/>
      <w14:ligatures w14:val="none"/>
    </w:rPr>
  </w:style>
  <w:style w:type="paragraph" w:customStyle="1" w:styleId="BodyText">
    <w:name w:val="#BodyText"/>
    <w:basedOn w:val="Normalny"/>
    <w:link w:val="BodyTextChar"/>
    <w:qFormat/>
    <w:rsid w:val="001723F5"/>
    <w:pPr>
      <w:spacing w:after="240" w:line="240" w:lineRule="auto"/>
      <w:jc w:val="both"/>
    </w:pPr>
    <w:rPr>
      <w:rFonts w:ascii="Arial" w:eastAsia="Times New Roman" w:hAnsi="Arial" w:cs="Times New Roman"/>
      <w:kern w:val="0"/>
      <w:sz w:val="20"/>
      <w:szCs w:val="20"/>
      <w:lang w:val="en-GB" w:eastAsia="en-CA"/>
      <w14:ligatures w14:val="none"/>
    </w:rPr>
  </w:style>
  <w:style w:type="character" w:customStyle="1" w:styleId="BodyTextChar">
    <w:name w:val="#BodyText Char"/>
    <w:link w:val="BodyText"/>
    <w:rsid w:val="001723F5"/>
    <w:rPr>
      <w:rFonts w:ascii="Arial" w:eastAsia="Times New Roman" w:hAnsi="Arial" w:cs="Times New Roman"/>
      <w:kern w:val="0"/>
      <w:sz w:val="20"/>
      <w:szCs w:val="20"/>
      <w:lang w:val="en-GB" w:eastAsia="en-CA"/>
      <w14:ligatures w14:val="none"/>
    </w:rPr>
  </w:style>
  <w:style w:type="paragraph" w:customStyle="1" w:styleId="PartiesNumbered">
    <w:name w:val="*Parties=Numbered"/>
    <w:basedOn w:val="Normalny"/>
    <w:uiPriority w:val="6"/>
    <w:qFormat/>
    <w:rsid w:val="001723F5"/>
    <w:pPr>
      <w:numPr>
        <w:numId w:val="3"/>
      </w:numPr>
      <w:spacing w:after="240" w:line="240" w:lineRule="auto"/>
    </w:pPr>
    <w:rPr>
      <w:rFonts w:ascii="Arial" w:eastAsia="Times New Roman" w:hAnsi="Arial" w:cs="Times New Roman"/>
      <w:kern w:val="0"/>
      <w:sz w:val="20"/>
      <w:szCs w:val="20"/>
      <w:lang w:val="en-GB" w:eastAsia="en-CA"/>
      <w14:ligatures w14:val="none"/>
    </w:rPr>
  </w:style>
  <w:style w:type="paragraph" w:customStyle="1" w:styleId="Akapitzlist1">
    <w:name w:val="Akapit z listą1"/>
    <w:basedOn w:val="Normalny"/>
    <w:qFormat/>
    <w:rsid w:val="001723F5"/>
    <w:pPr>
      <w:spacing w:after="200" w:line="276" w:lineRule="auto"/>
      <w:ind w:left="720"/>
      <w:contextualSpacing/>
    </w:pPr>
    <w:rPr>
      <w:rFonts w:ascii="Calibri" w:eastAsia="Times New Roman" w:hAnsi="Calibri" w:cs="Times New Roman"/>
      <w:kern w:val="0"/>
      <w:lang w:eastAsia="pl-PL"/>
      <w14:ligatures w14:val="none"/>
    </w:rPr>
  </w:style>
  <w:style w:type="paragraph" w:customStyle="1" w:styleId="Tabelasiatki31">
    <w:name w:val="Tabela siatki 31"/>
    <w:basedOn w:val="Nagwek1"/>
    <w:next w:val="Normalny"/>
    <w:uiPriority w:val="39"/>
    <w:unhideWhenUsed/>
    <w:qFormat/>
    <w:rsid w:val="001723F5"/>
    <w:pPr>
      <w:spacing w:before="240" w:after="0"/>
      <w:outlineLvl w:val="9"/>
    </w:pPr>
    <w:rPr>
      <w:rFonts w:ascii="Calibri Light" w:eastAsia="Yu Gothic Light" w:hAnsi="Calibri Light" w:cs="Times New Roman"/>
      <w:color w:val="2F5496"/>
      <w:kern w:val="0"/>
      <w:sz w:val="32"/>
      <w:szCs w:val="32"/>
      <w:lang w:val="en-GB" w:eastAsia="en-GB"/>
      <w14:ligatures w14:val="none"/>
    </w:rPr>
  </w:style>
  <w:style w:type="paragraph" w:styleId="Spistreci2">
    <w:name w:val="toc 2"/>
    <w:basedOn w:val="Normalny"/>
    <w:next w:val="Normalny"/>
    <w:autoRedefine/>
    <w:uiPriority w:val="39"/>
    <w:unhideWhenUsed/>
    <w:rsid w:val="001723F5"/>
    <w:pPr>
      <w:spacing w:after="100" w:line="240" w:lineRule="auto"/>
      <w:ind w:left="220"/>
    </w:pPr>
    <w:rPr>
      <w:rFonts w:ascii="Times New Roman" w:eastAsia="Yu Mincho" w:hAnsi="Times New Roman" w:cs="Times New Roman"/>
      <w:kern w:val="0"/>
      <w:lang w:val="en-GB" w:eastAsia="en-GB"/>
      <w14:ligatures w14:val="none"/>
    </w:rPr>
  </w:style>
  <w:style w:type="paragraph" w:styleId="Spistreci3">
    <w:name w:val="toc 3"/>
    <w:basedOn w:val="Normalny"/>
    <w:next w:val="Normalny"/>
    <w:autoRedefine/>
    <w:uiPriority w:val="39"/>
    <w:unhideWhenUsed/>
    <w:rsid w:val="001723F5"/>
    <w:pPr>
      <w:spacing w:after="100" w:line="240" w:lineRule="auto"/>
      <w:ind w:left="440"/>
    </w:pPr>
    <w:rPr>
      <w:rFonts w:ascii="Times New Roman" w:eastAsia="Yu Mincho" w:hAnsi="Times New Roman" w:cs="Times New Roman"/>
      <w:kern w:val="0"/>
      <w:lang w:val="en-GB" w:eastAsia="en-GB"/>
      <w14:ligatures w14:val="none"/>
    </w:rPr>
  </w:style>
  <w:style w:type="paragraph" w:styleId="Spistreci1">
    <w:name w:val="toc 1"/>
    <w:basedOn w:val="Normalny"/>
    <w:next w:val="Normalny"/>
    <w:autoRedefine/>
    <w:uiPriority w:val="39"/>
    <w:unhideWhenUsed/>
    <w:rsid w:val="001723F5"/>
    <w:pPr>
      <w:tabs>
        <w:tab w:val="left" w:pos="660"/>
        <w:tab w:val="right" w:leader="dot" w:pos="9071"/>
      </w:tabs>
      <w:spacing w:after="100"/>
    </w:pPr>
    <w:rPr>
      <w:rFonts w:ascii="Calibri" w:eastAsia="Yu Mincho" w:hAnsi="Calibri" w:cs="Times New Roman"/>
      <w:kern w:val="0"/>
      <w:lang w:val="en-GB" w:eastAsia="en-GB"/>
      <w14:ligatures w14:val="none"/>
    </w:rPr>
  </w:style>
  <w:style w:type="character" w:styleId="Uwydatnienie">
    <w:name w:val="Emphasis"/>
    <w:uiPriority w:val="20"/>
    <w:qFormat/>
    <w:rsid w:val="001723F5"/>
    <w:rPr>
      <w:i/>
      <w:iCs/>
    </w:rPr>
  </w:style>
  <w:style w:type="character" w:styleId="Pogrubienie">
    <w:name w:val="Strong"/>
    <w:uiPriority w:val="22"/>
    <w:qFormat/>
    <w:rsid w:val="001723F5"/>
    <w:rPr>
      <w:b/>
      <w:bCs/>
    </w:rPr>
  </w:style>
  <w:style w:type="character" w:styleId="Odwoaniedokomentarza">
    <w:name w:val="annotation reference"/>
    <w:uiPriority w:val="99"/>
    <w:semiHidden/>
    <w:unhideWhenUsed/>
    <w:rsid w:val="001723F5"/>
    <w:rPr>
      <w:sz w:val="18"/>
      <w:szCs w:val="18"/>
    </w:rPr>
  </w:style>
  <w:style w:type="paragraph" w:styleId="Tekstkomentarza">
    <w:name w:val="annotation text"/>
    <w:basedOn w:val="Normalny"/>
    <w:link w:val="TekstkomentarzaZnak"/>
    <w:uiPriority w:val="99"/>
    <w:unhideWhenUsed/>
    <w:rsid w:val="001723F5"/>
    <w:pPr>
      <w:spacing w:after="0" w:line="240" w:lineRule="auto"/>
    </w:pPr>
    <w:rPr>
      <w:rFonts w:ascii="Times New Roman" w:eastAsia="Yu Mincho" w:hAnsi="Times New Roman" w:cs="Times New Roman"/>
      <w:kern w:val="0"/>
      <w:sz w:val="24"/>
      <w:szCs w:val="24"/>
      <w:lang w:val="en-GB" w:eastAsia="en-GB"/>
      <w14:ligatures w14:val="none"/>
    </w:rPr>
  </w:style>
  <w:style w:type="character" w:customStyle="1" w:styleId="TekstkomentarzaZnak">
    <w:name w:val="Tekst komentarza Znak"/>
    <w:basedOn w:val="Domylnaczcionkaakapitu"/>
    <w:link w:val="Tekstkomentarza"/>
    <w:uiPriority w:val="99"/>
    <w:rsid w:val="001723F5"/>
    <w:rPr>
      <w:rFonts w:ascii="Times New Roman" w:eastAsia="Yu Mincho" w:hAnsi="Times New Roman" w:cs="Times New Roman"/>
      <w:kern w:val="0"/>
      <w:sz w:val="24"/>
      <w:szCs w:val="24"/>
      <w:lang w:val="en-GB" w:eastAsia="en-GB"/>
      <w14:ligatures w14:val="none"/>
    </w:rPr>
  </w:style>
  <w:style w:type="character" w:customStyle="1" w:styleId="TematkomentarzaZnak">
    <w:name w:val="Temat komentarza Znak"/>
    <w:basedOn w:val="TekstkomentarzaZnak"/>
    <w:link w:val="Tematkomentarza"/>
    <w:uiPriority w:val="99"/>
    <w:semiHidden/>
    <w:rsid w:val="001723F5"/>
    <w:rPr>
      <w:rFonts w:ascii="Times New Roman" w:eastAsia="Yu Mincho" w:hAnsi="Times New Roman" w:cs="Times New Roman"/>
      <w:b/>
      <w:bCs/>
      <w:kern w:val="0"/>
      <w:sz w:val="24"/>
      <w:szCs w:val="24"/>
      <w:lang w:val="en-GB" w:eastAsia="en-GB"/>
      <w14:ligatures w14:val="none"/>
    </w:rPr>
  </w:style>
  <w:style w:type="paragraph" w:styleId="Tematkomentarza">
    <w:name w:val="annotation subject"/>
    <w:basedOn w:val="Tekstkomentarza"/>
    <w:next w:val="Tekstkomentarza"/>
    <w:link w:val="TematkomentarzaZnak"/>
    <w:uiPriority w:val="99"/>
    <w:semiHidden/>
    <w:unhideWhenUsed/>
    <w:rsid w:val="001723F5"/>
    <w:rPr>
      <w:b/>
      <w:bCs/>
    </w:rPr>
  </w:style>
  <w:style w:type="character" w:customStyle="1" w:styleId="TematkomentarzaZnak1">
    <w:name w:val="Temat komentarza Znak1"/>
    <w:basedOn w:val="TekstkomentarzaZnak"/>
    <w:uiPriority w:val="99"/>
    <w:semiHidden/>
    <w:rsid w:val="001723F5"/>
    <w:rPr>
      <w:rFonts w:ascii="Times New Roman" w:eastAsia="Yu Mincho" w:hAnsi="Times New Roman" w:cs="Times New Roman"/>
      <w:b/>
      <w:bCs/>
      <w:kern w:val="0"/>
      <w:sz w:val="24"/>
      <w:szCs w:val="24"/>
      <w:lang w:val="en-GB" w:eastAsia="en-GB"/>
      <w14:ligatures w14:val="none"/>
    </w:rPr>
  </w:style>
  <w:style w:type="paragraph" w:styleId="Tekstpodstawowy">
    <w:name w:val="Body Text"/>
    <w:basedOn w:val="Normalny"/>
    <w:link w:val="TekstpodstawowyZnak"/>
    <w:rsid w:val="001723F5"/>
    <w:pPr>
      <w:spacing w:after="120" w:line="240" w:lineRule="auto"/>
    </w:pPr>
    <w:rPr>
      <w:rFonts w:ascii="Calibri" w:eastAsia="Calibri" w:hAnsi="Calibri" w:cs="Times New Roman"/>
      <w:kern w:val="0"/>
      <w:sz w:val="20"/>
      <w:szCs w:val="20"/>
      <w:lang w:val="en-GB"/>
      <w14:ligatures w14:val="none"/>
    </w:rPr>
  </w:style>
  <w:style w:type="character" w:customStyle="1" w:styleId="TekstpodstawowyZnak">
    <w:name w:val="Tekst podstawowy Znak"/>
    <w:basedOn w:val="Domylnaczcionkaakapitu"/>
    <w:link w:val="Tekstpodstawowy"/>
    <w:rsid w:val="001723F5"/>
    <w:rPr>
      <w:rFonts w:ascii="Calibri" w:eastAsia="Calibri" w:hAnsi="Calibri" w:cs="Times New Roman"/>
      <w:kern w:val="0"/>
      <w:sz w:val="20"/>
      <w:szCs w:val="20"/>
      <w:lang w:val="en-GB"/>
      <w14:ligatures w14:val="none"/>
    </w:rPr>
  </w:style>
  <w:style w:type="character" w:customStyle="1" w:styleId="TekstprzypisukocowegoZnak">
    <w:name w:val="Tekst przypisu końcowego Znak"/>
    <w:basedOn w:val="Domylnaczcionkaakapitu"/>
    <w:link w:val="Tekstprzypisukocowego"/>
    <w:uiPriority w:val="99"/>
    <w:semiHidden/>
    <w:rsid w:val="001723F5"/>
    <w:rPr>
      <w:rFonts w:ascii="Times New Roman" w:eastAsia="Yu Mincho" w:hAnsi="Times New Roman" w:cs="Times New Roman"/>
      <w:sz w:val="20"/>
      <w:szCs w:val="20"/>
      <w:lang w:val="en-GB" w:eastAsia="en-GB"/>
    </w:rPr>
  </w:style>
  <w:style w:type="paragraph" w:styleId="Tekstprzypisukocowego">
    <w:name w:val="endnote text"/>
    <w:basedOn w:val="Normalny"/>
    <w:link w:val="TekstprzypisukocowegoZnak"/>
    <w:uiPriority w:val="99"/>
    <w:semiHidden/>
    <w:unhideWhenUsed/>
    <w:rsid w:val="001723F5"/>
    <w:pPr>
      <w:spacing w:after="0" w:line="240" w:lineRule="auto"/>
    </w:pPr>
    <w:rPr>
      <w:rFonts w:ascii="Times New Roman" w:eastAsia="Yu Mincho" w:hAnsi="Times New Roman" w:cs="Times New Roman"/>
      <w:sz w:val="20"/>
      <w:szCs w:val="20"/>
      <w:lang w:val="en-GB" w:eastAsia="en-GB"/>
    </w:rPr>
  </w:style>
  <w:style w:type="character" w:customStyle="1" w:styleId="TekstprzypisukocowegoZnak1">
    <w:name w:val="Tekst przypisu końcowego Znak1"/>
    <w:basedOn w:val="Domylnaczcionkaakapitu"/>
    <w:uiPriority w:val="99"/>
    <w:semiHidden/>
    <w:rsid w:val="001723F5"/>
    <w:rPr>
      <w:sz w:val="20"/>
      <w:szCs w:val="20"/>
    </w:rPr>
  </w:style>
  <w:style w:type="paragraph" w:customStyle="1" w:styleId="Kolorowecieniowanieakcent11">
    <w:name w:val="Kolorowe cieniowanie — akcent 11"/>
    <w:hidden/>
    <w:uiPriority w:val="99"/>
    <w:rsid w:val="001723F5"/>
    <w:pPr>
      <w:spacing w:after="0" w:line="240" w:lineRule="auto"/>
    </w:pPr>
    <w:rPr>
      <w:rFonts w:ascii="Times New Roman" w:eastAsia="Yu Mincho" w:hAnsi="Times New Roman" w:cs="Times New Roman"/>
      <w:kern w:val="0"/>
      <w:lang w:val="en-GB" w:eastAsia="en-GB"/>
      <w14:ligatures w14:val="none"/>
    </w:rPr>
  </w:style>
  <w:style w:type="paragraph" w:styleId="Spistreci4">
    <w:name w:val="toc 4"/>
    <w:basedOn w:val="Normalny"/>
    <w:next w:val="Normalny"/>
    <w:autoRedefine/>
    <w:uiPriority w:val="39"/>
    <w:unhideWhenUsed/>
    <w:rsid w:val="001723F5"/>
    <w:pPr>
      <w:spacing w:after="100"/>
      <w:ind w:left="660"/>
    </w:pPr>
    <w:rPr>
      <w:rFonts w:ascii="Calibri" w:eastAsia="Yu Mincho" w:hAnsi="Calibri" w:cs="Times New Roman"/>
      <w:kern w:val="0"/>
      <w:lang w:eastAsia="pl-PL"/>
      <w14:ligatures w14:val="none"/>
    </w:rPr>
  </w:style>
  <w:style w:type="paragraph" w:styleId="Spistreci5">
    <w:name w:val="toc 5"/>
    <w:basedOn w:val="Normalny"/>
    <w:next w:val="Normalny"/>
    <w:autoRedefine/>
    <w:uiPriority w:val="39"/>
    <w:unhideWhenUsed/>
    <w:rsid w:val="001723F5"/>
    <w:pPr>
      <w:spacing w:after="100"/>
      <w:ind w:left="880"/>
    </w:pPr>
    <w:rPr>
      <w:rFonts w:ascii="Calibri" w:eastAsia="Yu Mincho" w:hAnsi="Calibri" w:cs="Times New Roman"/>
      <w:kern w:val="0"/>
      <w:lang w:eastAsia="pl-PL"/>
      <w14:ligatures w14:val="none"/>
    </w:rPr>
  </w:style>
  <w:style w:type="paragraph" w:styleId="Spistreci6">
    <w:name w:val="toc 6"/>
    <w:basedOn w:val="Normalny"/>
    <w:next w:val="Normalny"/>
    <w:autoRedefine/>
    <w:uiPriority w:val="39"/>
    <w:unhideWhenUsed/>
    <w:rsid w:val="001723F5"/>
    <w:pPr>
      <w:spacing w:after="100"/>
      <w:ind w:left="1100"/>
    </w:pPr>
    <w:rPr>
      <w:rFonts w:ascii="Calibri" w:eastAsia="Yu Mincho" w:hAnsi="Calibri" w:cs="Times New Roman"/>
      <w:kern w:val="0"/>
      <w:lang w:eastAsia="pl-PL"/>
      <w14:ligatures w14:val="none"/>
    </w:rPr>
  </w:style>
  <w:style w:type="paragraph" w:styleId="Spistreci7">
    <w:name w:val="toc 7"/>
    <w:basedOn w:val="Normalny"/>
    <w:next w:val="Normalny"/>
    <w:autoRedefine/>
    <w:uiPriority w:val="39"/>
    <w:unhideWhenUsed/>
    <w:rsid w:val="001723F5"/>
    <w:pPr>
      <w:spacing w:after="100"/>
      <w:ind w:left="1320"/>
    </w:pPr>
    <w:rPr>
      <w:rFonts w:ascii="Calibri" w:eastAsia="Yu Mincho" w:hAnsi="Calibri" w:cs="Times New Roman"/>
      <w:kern w:val="0"/>
      <w:lang w:eastAsia="pl-PL"/>
      <w14:ligatures w14:val="none"/>
    </w:rPr>
  </w:style>
  <w:style w:type="paragraph" w:styleId="Spistreci8">
    <w:name w:val="toc 8"/>
    <w:basedOn w:val="Normalny"/>
    <w:next w:val="Normalny"/>
    <w:autoRedefine/>
    <w:uiPriority w:val="39"/>
    <w:unhideWhenUsed/>
    <w:rsid w:val="001723F5"/>
    <w:pPr>
      <w:spacing w:after="100"/>
      <w:ind w:left="1540"/>
    </w:pPr>
    <w:rPr>
      <w:rFonts w:ascii="Calibri" w:eastAsia="Yu Mincho" w:hAnsi="Calibri" w:cs="Times New Roman"/>
      <w:kern w:val="0"/>
      <w:lang w:eastAsia="pl-PL"/>
      <w14:ligatures w14:val="none"/>
    </w:rPr>
  </w:style>
  <w:style w:type="paragraph" w:styleId="Spistreci9">
    <w:name w:val="toc 9"/>
    <w:basedOn w:val="Normalny"/>
    <w:next w:val="Normalny"/>
    <w:autoRedefine/>
    <w:uiPriority w:val="39"/>
    <w:unhideWhenUsed/>
    <w:rsid w:val="001723F5"/>
    <w:pPr>
      <w:spacing w:after="100"/>
      <w:ind w:left="1760"/>
    </w:pPr>
    <w:rPr>
      <w:rFonts w:ascii="Calibri" w:eastAsia="Yu Mincho" w:hAnsi="Calibri" w:cs="Times New Roman"/>
      <w:kern w:val="0"/>
      <w:lang w:eastAsia="pl-PL"/>
      <w14:ligatures w14:val="none"/>
    </w:rPr>
  </w:style>
  <w:style w:type="character" w:customStyle="1" w:styleId="AkapitzlistZnak">
    <w:name w:val="Akapit z listą Znak"/>
    <w:aliases w:val="Lettre d'introduction Znak,Bullets Znak,BulletsLevel1 Znak,Akapit z listą BS Znak,zwykły tekst Znak,List Paragraph1 Znak,BulletC Znak,normalny tekst Znak,Obiekt Znak,Numerowanie Znak,List Paragraph Znak"/>
    <w:basedOn w:val="Domylnaczcionkaakapitu"/>
    <w:link w:val="Akapitzlist"/>
    <w:uiPriority w:val="1"/>
    <w:locked/>
    <w:rsid w:val="001723F5"/>
  </w:style>
  <w:style w:type="paragraph" w:styleId="Poprawka">
    <w:name w:val="Revision"/>
    <w:hidden/>
    <w:uiPriority w:val="99"/>
    <w:semiHidden/>
    <w:rsid w:val="001723F5"/>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Liste4-15cm">
    <w:name w:val="Liste 4 - 1.5 cm"/>
    <w:basedOn w:val="Tekstpodstawowy"/>
    <w:uiPriority w:val="11"/>
    <w:qFormat/>
    <w:rsid w:val="001723F5"/>
    <w:pPr>
      <w:numPr>
        <w:numId w:val="56"/>
      </w:numPr>
      <w:spacing w:after="240" w:line="288" w:lineRule="auto"/>
      <w:jc w:val="both"/>
    </w:pPr>
    <w:rPr>
      <w:rFonts w:ascii="Arial" w:eastAsia="Times New Roman" w:hAnsi="Arial" w:cs="Arial"/>
      <w:szCs w:val="24"/>
      <w:lang w:val="fr-FR" w:eastAsia="fr-FR"/>
    </w:rPr>
  </w:style>
  <w:style w:type="character" w:customStyle="1" w:styleId="apple-converted-space">
    <w:name w:val="apple-converted-space"/>
    <w:basedOn w:val="Domylnaczcionkaakapitu"/>
    <w:rsid w:val="00172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36</Pages>
  <Words>12698</Words>
  <Characters>76194</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KGolebiowska</dc:creator>
  <cp:keywords/>
  <dc:description/>
  <cp:lastModifiedBy>Łukasz Galant</cp:lastModifiedBy>
  <cp:revision>5</cp:revision>
  <dcterms:created xsi:type="dcterms:W3CDTF">2025-10-01T12:24:00Z</dcterms:created>
  <dcterms:modified xsi:type="dcterms:W3CDTF">2025-11-05T08:40:00Z</dcterms:modified>
</cp:coreProperties>
</file>